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2E90D" w14:textId="6A05C0CC" w:rsidR="00096865" w:rsidRPr="006447E3" w:rsidRDefault="007B188A" w:rsidP="006447E3">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1231BC77" w:rsidR="00642EFE" w:rsidRPr="00A71D81" w:rsidRDefault="000C7E3B" w:rsidP="00EF3662">
      <w:pPr>
        <w:pStyle w:val="a3"/>
        <w:spacing w:line="240" w:lineRule="auto"/>
        <w:jc w:val="center"/>
        <w:rPr>
          <w:rFonts w:ascii="GHEA Grapalat" w:hAnsi="GHEA Grapalat"/>
          <w:i w:val="0"/>
          <w:lang w:val="af-ZA"/>
        </w:rPr>
      </w:pPr>
      <w:r w:rsidRPr="00771C8C">
        <w:rPr>
          <w:rFonts w:ascii="GHEA Grapalat" w:hAnsi="GHEA Grapalat"/>
          <w:i w:val="0"/>
          <w:lang w:val="hy-AM"/>
        </w:rPr>
        <w:t>ԳՆԱՆՇՄԱՆ ՀԱՐՑՄԱՆ</w:t>
      </w:r>
      <w:r w:rsidRPr="00771C8C">
        <w:rPr>
          <w:rFonts w:ascii="GHEA Grapalat" w:hAnsi="GHEA Grapalat"/>
          <w:i w:val="0"/>
          <w:lang w:val="af-ZA"/>
        </w:rPr>
        <w:t xml:space="preserve"> </w:t>
      </w:r>
      <w:r w:rsidR="00642EFE" w:rsidRPr="00A71D81">
        <w:rPr>
          <w:rFonts w:ascii="GHEA Grapalat" w:hAnsi="GHEA Grapalat"/>
          <w:i w:val="0"/>
          <w:lang w:val="af-ZA"/>
        </w:rPr>
        <w:t>ՄԱՍԻՆ</w:t>
      </w:r>
      <w:r w:rsidR="00E449ED" w:rsidRPr="00A71D81">
        <w:rPr>
          <w:rFonts w:ascii="GHEA Grapalat" w:hAnsi="GHEA Grapalat"/>
          <w:i w:val="0"/>
          <w:lang w:val="af-ZA"/>
        </w:rPr>
        <w:t>*</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9E29D9A" w:rsidR="0091042F" w:rsidRPr="00A71D81" w:rsidRDefault="000C7E3B" w:rsidP="00D21F8D">
      <w:pPr>
        <w:pStyle w:val="a3"/>
        <w:spacing w:line="240" w:lineRule="auto"/>
        <w:jc w:val="center"/>
        <w:rPr>
          <w:rFonts w:ascii="GHEA Grapalat" w:hAnsi="GHEA Grapalat"/>
          <w:i w:val="0"/>
          <w:lang w:val="af-ZA"/>
        </w:rPr>
      </w:pPr>
      <w:r w:rsidRPr="00771C8C">
        <w:rPr>
          <w:rFonts w:ascii="GHEA Grapalat" w:hAnsi="GHEA Grapalat"/>
          <w:i w:val="0"/>
          <w:lang w:val="af-ZA"/>
        </w:rPr>
        <w:t>20</w:t>
      </w:r>
      <w:r w:rsidRPr="00771C8C">
        <w:rPr>
          <w:rFonts w:ascii="GHEA Grapalat" w:hAnsi="GHEA Grapalat"/>
          <w:i w:val="0"/>
          <w:lang w:val="hy-AM"/>
        </w:rPr>
        <w:t>22</w:t>
      </w:r>
      <w:r w:rsidRPr="00771C8C">
        <w:rPr>
          <w:rFonts w:ascii="GHEA Grapalat" w:hAnsi="GHEA Grapalat"/>
          <w:i w:val="0"/>
          <w:lang w:val="af-ZA"/>
        </w:rPr>
        <w:t xml:space="preserve"> թվականի «</w:t>
      </w:r>
      <w:proofErr w:type="spellStart"/>
      <w:r w:rsidR="000058D3">
        <w:rPr>
          <w:rFonts w:ascii="GHEA Grapalat" w:hAnsi="GHEA Grapalat"/>
          <w:i w:val="0"/>
          <w:lang w:val="en-US"/>
        </w:rPr>
        <w:t>սեպտեմբեր</w:t>
      </w:r>
      <w:proofErr w:type="spellEnd"/>
      <w:r w:rsidRPr="00771C8C">
        <w:rPr>
          <w:rFonts w:ascii="GHEA Grapalat" w:hAnsi="GHEA Grapalat"/>
          <w:i w:val="0"/>
          <w:lang w:val="af-ZA"/>
        </w:rPr>
        <w:t>»  «</w:t>
      </w:r>
      <w:r w:rsidR="000058D3">
        <w:rPr>
          <w:rFonts w:ascii="GHEA Grapalat" w:hAnsi="GHEA Grapalat"/>
          <w:i w:val="0"/>
          <w:lang w:val="af-ZA"/>
        </w:rPr>
        <w:t>07</w:t>
      </w:r>
      <w:r w:rsidRPr="00771C8C">
        <w:rPr>
          <w:rFonts w:ascii="GHEA Grapalat" w:hAnsi="GHEA Grapalat"/>
          <w:i w:val="0"/>
          <w:lang w:val="af-ZA"/>
        </w:rPr>
        <w:t>» «</w:t>
      </w:r>
      <w:r w:rsidRPr="00771C8C">
        <w:rPr>
          <w:rFonts w:ascii="GHEA Grapalat" w:hAnsi="GHEA Grapalat"/>
          <w:i w:val="0"/>
          <w:lang w:val="hy-AM"/>
        </w:rPr>
        <w:t>1</w:t>
      </w:r>
      <w:r w:rsidRPr="00771C8C">
        <w:rPr>
          <w:rFonts w:ascii="GHEA Grapalat" w:hAnsi="GHEA Grapalat"/>
          <w:i w:val="0"/>
          <w:lang w:val="af-ZA"/>
        </w:rPr>
        <w:t xml:space="preserve">» </w:t>
      </w:r>
      <w:r w:rsidR="003C53D4" w:rsidRPr="00A71D81">
        <w:rPr>
          <w:rFonts w:ascii="GHEA Grapalat" w:hAnsi="GHEA Grapalat"/>
          <w:i w:val="0"/>
          <w:lang w:val="af-ZA"/>
        </w:rPr>
        <w:t xml:space="preserve"> </w:t>
      </w:r>
      <w:r w:rsidR="00642EFE"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1E2C701A"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0C7E3B" w:rsidRPr="00771C8C">
        <w:rPr>
          <w:rFonts w:ascii="GHEA Grapalat" w:hAnsi="GHEA Grapalat"/>
          <w:i w:val="0"/>
          <w:lang w:val="hy-AM"/>
        </w:rPr>
        <w:t>ԱՄՀՀՄԴ-ԳՀ</w:t>
      </w:r>
      <w:r w:rsidR="000C7E3B">
        <w:rPr>
          <w:rFonts w:ascii="GHEA Grapalat" w:hAnsi="GHEA Grapalat"/>
          <w:i w:val="0"/>
          <w:lang w:val="ru-RU"/>
        </w:rPr>
        <w:t>ԱՊ</w:t>
      </w:r>
      <w:r w:rsidR="000C7E3B" w:rsidRPr="00771C8C">
        <w:rPr>
          <w:rFonts w:ascii="GHEA Grapalat" w:hAnsi="GHEA Grapalat"/>
          <w:i w:val="0"/>
          <w:lang w:val="hy-AM"/>
        </w:rPr>
        <w:t>ՁԲ-22/</w:t>
      </w:r>
      <w:r w:rsidR="000058D3">
        <w:rPr>
          <w:rFonts w:ascii="GHEA Grapalat" w:hAnsi="GHEA Grapalat"/>
          <w:i w:val="0"/>
          <w:lang w:val="af-ZA"/>
        </w:rPr>
        <w:t>7</w:t>
      </w:r>
      <w:r w:rsidR="000C7E3B" w:rsidRPr="00771C8C">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0EEB8997" w:rsidR="00642EFE" w:rsidRPr="00A71D81" w:rsidRDefault="000C7E3B" w:rsidP="00EF3662">
      <w:pPr>
        <w:pStyle w:val="a3"/>
        <w:spacing w:line="240" w:lineRule="auto"/>
        <w:ind w:firstLine="0"/>
        <w:rPr>
          <w:rFonts w:ascii="GHEA Grapalat" w:hAnsi="GHEA Grapalat"/>
          <w:i w:val="0"/>
          <w:lang w:val="af-ZA"/>
        </w:rPr>
      </w:pPr>
      <w:r w:rsidRPr="00771C8C">
        <w:rPr>
          <w:rFonts w:ascii="GHEA Grapalat" w:hAnsi="GHEA Grapalat"/>
          <w:i w:val="0"/>
          <w:lang w:val="hy-AM"/>
        </w:rPr>
        <w:t>&lt;&lt;ՀՀ Արարատի մարզի Հովտաշատի միջնակարգ դպրոց&gt;&gt; ՊՈԱԿ-ը</w:t>
      </w:r>
      <w:r w:rsidRPr="00771C8C">
        <w:rPr>
          <w:rFonts w:ascii="GHEA Grapalat" w:hAnsi="GHEA Grapalat"/>
          <w:i w:val="0"/>
          <w:lang w:val="af-ZA"/>
        </w:rPr>
        <w:t>, որը գտնվում է</w:t>
      </w:r>
      <w:r w:rsidRPr="00771C8C">
        <w:rPr>
          <w:rFonts w:ascii="GHEA Grapalat" w:hAnsi="GHEA Grapalat"/>
          <w:i w:val="0"/>
          <w:lang w:val="hy-AM"/>
        </w:rPr>
        <w:t xml:space="preserve"> Արարատի մարզ, գ․ Հովտաշատ, Բաղրամյան 110</w:t>
      </w:r>
      <w:r w:rsidRPr="00771C8C">
        <w:rPr>
          <w:rFonts w:ascii="GHEA Grapalat" w:hAnsi="GHEA Grapalat"/>
          <w:i w:val="0"/>
          <w:lang w:val="af-ZA"/>
        </w:rPr>
        <w:t xml:space="preserve"> հասցեում</w:t>
      </w:r>
      <w:r w:rsidRPr="00771C8C">
        <w:rPr>
          <w:rFonts w:ascii="GHEA Grapalat" w:hAnsi="GHEA Grapalat"/>
          <w:i w:val="0"/>
          <w:lang w:val="hy-AM"/>
        </w:rPr>
        <w:t>,</w:t>
      </w:r>
      <w:r w:rsidRPr="00771C8C">
        <w:rPr>
          <w:rFonts w:ascii="GHEA Grapalat" w:hAnsi="GHEA Grapalat"/>
          <w:i w:val="0"/>
          <w:lang w:val="af-ZA"/>
        </w:rPr>
        <w:t xml:space="preserve">հայտարարում է </w:t>
      </w:r>
      <w:r w:rsidRPr="00771C8C">
        <w:rPr>
          <w:rFonts w:ascii="GHEA Grapalat" w:hAnsi="GHEA Grapalat"/>
          <w:i w:val="0"/>
          <w:lang w:val="hy-AM"/>
        </w:rPr>
        <w:t>գնանշման հարցում</w:t>
      </w:r>
      <w:r w:rsidRPr="00771C8C">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16ABEAE"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proofErr w:type="spellStart"/>
      <w:r w:rsidR="000C7E3B">
        <w:rPr>
          <w:rFonts w:ascii="GHEA Grapalat" w:hAnsi="GHEA Grapalat"/>
          <w:i w:val="0"/>
          <w:lang w:val="ru-RU"/>
        </w:rPr>
        <w:t>սննդամթերքի</w:t>
      </w:r>
      <w:proofErr w:type="spellEnd"/>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10FE8C24" w:rsidR="00332EE7" w:rsidRPr="00A71D81" w:rsidRDefault="00332EE7" w:rsidP="005A660C">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5A660C" w:rsidRPr="00771C8C">
        <w:rPr>
          <w:rFonts w:ascii="GHEA Grapalat" w:hAnsi="GHEA Grapalat"/>
          <w:i w:val="0"/>
          <w:lang w:val="hy-AM" w:eastAsia="ru-RU"/>
        </w:rPr>
        <w:t>Արարատի մարզ, գ․ Հովտաշատ Բաղրամյան 96</w:t>
      </w:r>
      <w:r w:rsidR="005A660C" w:rsidRPr="00771C8C">
        <w:rPr>
          <w:rFonts w:ascii="GHEA Grapalat" w:hAnsi="GHEA Grapalat"/>
          <w:i w:val="0"/>
          <w:lang w:val="af-ZA"/>
        </w:rPr>
        <w:t xml:space="preserve"> հասցեով, փաստաթղթային ձևով</w:t>
      </w:r>
      <w:r w:rsidR="005A660C" w:rsidRPr="00771C8C">
        <w:rPr>
          <w:rFonts w:ascii="GHEA Grapalat" w:hAnsi="GHEA Grapalat"/>
          <w:i w:val="0"/>
          <w:lang w:val="af-ZA" w:eastAsia="ru-RU"/>
        </w:rPr>
        <w:t xml:space="preserve"> </w:t>
      </w:r>
      <w:r w:rsidR="005A660C" w:rsidRPr="00771C8C">
        <w:rPr>
          <w:rFonts w:ascii="GHEA Grapalat" w:hAnsi="GHEA Grapalat"/>
          <w:i w:val="0"/>
          <w:lang w:val="af-ZA"/>
        </w:rPr>
        <w:t xml:space="preserve">մինչև սույն հայտարարության հրապարակման օրվանից հաշված </w:t>
      </w:r>
      <w:r w:rsidR="005A660C" w:rsidRPr="00771C8C">
        <w:rPr>
          <w:rFonts w:ascii="GHEA Grapalat" w:hAnsi="GHEA Grapalat"/>
          <w:i w:val="0"/>
          <w:u w:val="single"/>
          <w:lang w:val="hy-AM"/>
        </w:rPr>
        <w:t>7</w:t>
      </w:r>
      <w:r w:rsidR="005A660C" w:rsidRPr="00771C8C">
        <w:rPr>
          <w:rFonts w:ascii="GHEA Grapalat" w:hAnsi="GHEA Grapalat"/>
          <w:i w:val="0"/>
          <w:lang w:val="af-ZA"/>
        </w:rPr>
        <w:t xml:space="preserve">-րդ օրվա ժամը </w:t>
      </w:r>
      <w:r w:rsidR="005A660C" w:rsidRPr="00771C8C">
        <w:rPr>
          <w:rFonts w:ascii="GHEA Grapalat" w:hAnsi="GHEA Grapalat"/>
          <w:i w:val="0"/>
          <w:u w:val="single"/>
          <w:lang w:val="af-ZA"/>
        </w:rPr>
        <w:t xml:space="preserve"> 10</w:t>
      </w:r>
      <w:r w:rsidR="005A660C" w:rsidRPr="00771C8C">
        <w:rPr>
          <w:rFonts w:ascii="GHEA Grapalat" w:hAnsi="GHEA Grapalat"/>
          <w:i w:val="0"/>
          <w:u w:val="single"/>
          <w:vertAlign w:val="superscript"/>
          <w:lang w:val="hy-AM"/>
        </w:rPr>
        <w:t>00</w:t>
      </w:r>
      <w:r w:rsidR="005A660C" w:rsidRPr="00771C8C">
        <w:rPr>
          <w:rFonts w:ascii="GHEA Grapalat" w:hAnsi="GHEA Grapalat"/>
          <w:i w:val="0"/>
          <w:lang w:val="af-ZA"/>
        </w:rPr>
        <w:t>-ը</w:t>
      </w:r>
      <w:r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0107BE81"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5A660C" w:rsidRPr="00771C8C">
        <w:rPr>
          <w:rFonts w:ascii="GHEA Grapalat" w:hAnsi="GHEA Grapalat"/>
          <w:i w:val="0"/>
          <w:lang w:val="hy-AM" w:eastAsia="ru-RU"/>
        </w:rPr>
        <w:t>Արարատի մարզ, գ․ Հովտաշատ Բաղրամյան 96</w:t>
      </w:r>
      <w:r w:rsidR="005A660C" w:rsidRPr="00771C8C">
        <w:rPr>
          <w:rFonts w:ascii="GHEA Grapalat" w:hAnsi="GHEA Grapalat"/>
          <w:i w:val="0"/>
          <w:lang w:val="af-ZA"/>
        </w:rPr>
        <w:t xml:space="preserve"> հասցեում,  « </w:t>
      </w:r>
      <w:r w:rsidR="005A660C" w:rsidRPr="00771C8C">
        <w:rPr>
          <w:rFonts w:ascii="GHEA Grapalat" w:hAnsi="GHEA Grapalat"/>
          <w:i w:val="0"/>
          <w:lang w:val="hy-AM"/>
        </w:rPr>
        <w:t>2022</w:t>
      </w:r>
      <w:r w:rsidR="005A660C" w:rsidRPr="00771C8C">
        <w:rPr>
          <w:rFonts w:ascii="GHEA Grapalat" w:hAnsi="GHEA Grapalat"/>
          <w:i w:val="0"/>
          <w:lang w:val="af-ZA"/>
        </w:rPr>
        <w:t xml:space="preserve">» « </w:t>
      </w:r>
      <w:r w:rsidR="001C0164">
        <w:rPr>
          <w:rFonts w:ascii="GHEA Grapalat" w:hAnsi="GHEA Grapalat"/>
          <w:i w:val="0"/>
          <w:lang w:val="af-ZA"/>
        </w:rPr>
        <w:t>սեպտեմբեր</w:t>
      </w:r>
      <w:r w:rsidR="005A660C" w:rsidRPr="00771C8C">
        <w:rPr>
          <w:rFonts w:ascii="GHEA Grapalat" w:hAnsi="GHEA Grapalat"/>
          <w:i w:val="0"/>
          <w:lang w:val="af-ZA"/>
        </w:rPr>
        <w:t xml:space="preserve">» « </w:t>
      </w:r>
      <w:r w:rsidR="00F908E4">
        <w:rPr>
          <w:rFonts w:ascii="GHEA Grapalat" w:hAnsi="GHEA Grapalat"/>
          <w:i w:val="0"/>
          <w:lang w:val="af-ZA"/>
        </w:rPr>
        <w:t>15</w:t>
      </w:r>
      <w:r w:rsidR="005A660C" w:rsidRPr="00771C8C">
        <w:rPr>
          <w:rFonts w:ascii="GHEA Grapalat" w:hAnsi="GHEA Grapalat"/>
          <w:i w:val="0"/>
          <w:lang w:val="af-ZA"/>
        </w:rPr>
        <w:t xml:space="preserve">» -ին ժամը </w:t>
      </w:r>
      <w:r w:rsidR="005A660C" w:rsidRPr="00771C8C">
        <w:rPr>
          <w:rFonts w:ascii="GHEA Grapalat" w:hAnsi="GHEA Grapalat"/>
          <w:i w:val="0"/>
          <w:u w:val="single"/>
          <w:lang w:val="af-ZA"/>
        </w:rPr>
        <w:t>10</w:t>
      </w:r>
      <w:r w:rsidR="005A660C" w:rsidRPr="00771C8C">
        <w:rPr>
          <w:rFonts w:ascii="GHEA Grapalat" w:hAnsi="GHEA Grapalat"/>
          <w:i w:val="0"/>
          <w:u w:val="single"/>
          <w:vertAlign w:val="superscript"/>
          <w:lang w:val="hy-AM"/>
        </w:rPr>
        <w:t xml:space="preserve">00 </w:t>
      </w:r>
      <w:r w:rsidR="005A660C" w:rsidRPr="00771C8C">
        <w:rPr>
          <w:rFonts w:ascii="GHEA Grapalat" w:hAnsi="GHEA Grapalat"/>
          <w:i w:val="0"/>
          <w:lang w:val="af-ZA"/>
        </w:rPr>
        <w:t>-ին</w:t>
      </w:r>
      <w:r w:rsidR="005A660C" w:rsidRPr="00A71D81">
        <w:rPr>
          <w:rFonts w:ascii="GHEA Grapalat" w:hAnsi="GHEA Grapalat"/>
          <w:i w:val="0"/>
          <w:lang w:val="af-ZA"/>
        </w:rPr>
        <w:t xml:space="preserve"> </w:t>
      </w:r>
      <w:r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5123FA22" w14:textId="77777777" w:rsidR="005A660C" w:rsidRDefault="00754697" w:rsidP="005A660C">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5A660C" w:rsidRPr="005A660C">
        <w:rPr>
          <w:rFonts w:ascii="GHEA Grapalat" w:hAnsi="GHEA Grapalat"/>
          <w:i w:val="0"/>
          <w:lang w:val="hy-AM"/>
        </w:rPr>
        <w:t xml:space="preserve"> </w:t>
      </w:r>
      <w:r w:rsidR="005A660C" w:rsidRPr="00771C8C">
        <w:rPr>
          <w:rFonts w:ascii="GHEA Grapalat" w:hAnsi="GHEA Grapalat"/>
          <w:i w:val="0"/>
          <w:lang w:val="hy-AM"/>
        </w:rPr>
        <w:t>Քրիստինե Դարբինյան</w:t>
      </w:r>
      <w:r w:rsidR="005A660C" w:rsidRPr="00771C8C">
        <w:rPr>
          <w:rFonts w:ascii="GHEA Grapalat" w:hAnsi="GHEA Grapalat"/>
          <w:i w:val="0"/>
          <w:lang w:val="af-ZA"/>
        </w:rPr>
        <w:t>ին</w:t>
      </w:r>
      <w:r w:rsidR="009F18D0" w:rsidRPr="00A71D81">
        <w:rPr>
          <w:rFonts w:ascii="GHEA Grapalat" w:hAnsi="GHEA Grapalat"/>
          <w:i w:val="0"/>
          <w:lang w:val="af-ZA"/>
        </w:rPr>
        <w:tab/>
      </w:r>
    </w:p>
    <w:p w14:paraId="108013B8" w14:textId="312E1D3A" w:rsidR="009F18D0" w:rsidRPr="00A71D81" w:rsidRDefault="009F18D0" w:rsidP="005A660C">
      <w:pPr>
        <w:pStyle w:val="a3"/>
        <w:spacing w:line="240" w:lineRule="auto"/>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1C813F01" w14:textId="73C0E2FE" w:rsidR="00754697" w:rsidRPr="00A71D81" w:rsidRDefault="00754697" w:rsidP="005A660C">
      <w:pPr>
        <w:pStyle w:val="a3"/>
        <w:spacing w:line="240" w:lineRule="auto"/>
        <w:rPr>
          <w:rFonts w:ascii="GHEA Grapalat" w:hAnsi="GHEA Grapalat"/>
          <w:i w:val="0"/>
          <w:u w:val="single"/>
          <w:lang w:val="af-ZA"/>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5A660C" w:rsidRPr="00771C8C">
        <w:rPr>
          <w:rFonts w:ascii="GHEA Grapalat" w:hAnsi="GHEA Grapalat"/>
          <w:i w:val="0"/>
          <w:u w:val="single"/>
          <w:lang w:val="af-ZA"/>
        </w:rPr>
        <w:t xml:space="preserve"> 094-11-55-22</w:t>
      </w:r>
    </w:p>
    <w:p w14:paraId="255AD5F1" w14:textId="77777777" w:rsidR="004E2FC6" w:rsidRPr="00A71D81" w:rsidRDefault="004E2FC6" w:rsidP="00EF3662">
      <w:pPr>
        <w:pStyle w:val="a3"/>
        <w:spacing w:line="240" w:lineRule="auto"/>
        <w:rPr>
          <w:rFonts w:ascii="GHEA Grapalat" w:hAnsi="GHEA Grapalat"/>
          <w:i w:val="0"/>
          <w:lang w:val="af-ZA"/>
        </w:rPr>
      </w:pPr>
    </w:p>
    <w:p w14:paraId="28CE4A74" w14:textId="55ED6D36" w:rsidR="00754697" w:rsidRPr="00A71D81" w:rsidRDefault="00754697" w:rsidP="00EF3662">
      <w:pPr>
        <w:pStyle w:val="a3"/>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005A660C" w:rsidRPr="00A71D81">
        <w:rPr>
          <w:rFonts w:ascii="GHEA Grapalat" w:hAnsi="GHEA Grapalat"/>
          <w:i w:val="0"/>
          <w:lang w:val="af-ZA"/>
        </w:rPr>
        <w:t>Փ</w:t>
      </w:r>
      <w:r w:rsidRPr="00A71D81">
        <w:rPr>
          <w:rFonts w:ascii="GHEA Grapalat" w:hAnsi="GHEA Grapalat"/>
          <w:i w:val="0"/>
          <w:lang w:val="af-ZA"/>
        </w:rPr>
        <w:t>ոստ</w:t>
      </w:r>
      <w:r w:rsidR="005A660C">
        <w:rPr>
          <w:rFonts w:ascii="GHEA Grapalat" w:hAnsi="GHEA Grapalat"/>
          <w:i w:val="0"/>
          <w:lang w:val="ru-RU"/>
        </w:rPr>
        <w:t>՝</w:t>
      </w:r>
      <w:r w:rsidR="005A660C" w:rsidRPr="005A660C">
        <w:rPr>
          <w:rFonts w:ascii="GHEA Grapalat" w:hAnsi="GHEA Grapalat"/>
          <w:i w:val="0"/>
          <w:lang w:val="af-ZA"/>
        </w:rPr>
        <w:t xml:space="preserve"> </w:t>
      </w:r>
      <w:r w:rsidR="009F18D0" w:rsidRPr="00A71D81">
        <w:rPr>
          <w:rFonts w:ascii="GHEA Grapalat" w:hAnsi="GHEA Grapalat"/>
          <w:i w:val="0"/>
          <w:lang w:val="af-ZA"/>
        </w:rPr>
        <w:t xml:space="preserve"> </w:t>
      </w:r>
      <w:r w:rsidR="005A660C" w:rsidRPr="00771C8C">
        <w:rPr>
          <w:rFonts w:ascii="GHEA Grapalat" w:hAnsi="GHEA Grapalat"/>
          <w:i w:val="0"/>
          <w:lang w:val="af-ZA"/>
        </w:rPr>
        <w:t>darbinyanchristina@gmail.com</w:t>
      </w:r>
    </w:p>
    <w:p w14:paraId="0D0B1E0F" w14:textId="77777777" w:rsidR="009F18D0" w:rsidRPr="00A71D81" w:rsidRDefault="009F18D0" w:rsidP="00EF3662">
      <w:pPr>
        <w:pStyle w:val="a3"/>
        <w:spacing w:line="240" w:lineRule="auto"/>
        <w:rPr>
          <w:rFonts w:ascii="GHEA Grapalat" w:hAnsi="GHEA Grapalat"/>
          <w:i w:val="0"/>
          <w:lang w:val="af-ZA"/>
        </w:rPr>
      </w:pPr>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5B3B00EF" w14:textId="4E03DCEF" w:rsidR="00754697" w:rsidRPr="00A71D81" w:rsidRDefault="00754697" w:rsidP="005A660C">
      <w:pPr>
        <w:pStyle w:val="a3"/>
        <w:spacing w:line="240" w:lineRule="auto"/>
        <w:ind w:firstLine="0"/>
        <w:jc w:val="left"/>
        <w:rPr>
          <w:rFonts w:ascii="GHEA Grapalat" w:hAnsi="GHEA Grapalat" w:cs="Sylfaen"/>
          <w:b/>
          <w:lang w:val="es-ES"/>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5A660C" w:rsidRPr="005A660C">
        <w:rPr>
          <w:rFonts w:ascii="GHEA Grapalat" w:hAnsi="GHEA Grapalat"/>
          <w:i w:val="0"/>
          <w:lang w:val="af-ZA"/>
        </w:rPr>
        <w:t xml:space="preserve">  </w:t>
      </w:r>
      <w:r w:rsidR="005A660C" w:rsidRPr="00771C8C">
        <w:rPr>
          <w:rFonts w:ascii="GHEA Grapalat" w:hAnsi="GHEA Grapalat"/>
          <w:i w:val="0"/>
          <w:lang w:val="hy-AM"/>
        </w:rPr>
        <w:t>&lt;&lt;ՀՀ Արարատի մարզի Հովտաշատի միջնակարգ դպրոց&gt;&gt; ՊՈԱԿ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04B235E5" w:rsidR="00055CC2" w:rsidRDefault="00055CC2" w:rsidP="00EF3662">
      <w:pPr>
        <w:pStyle w:val="aa"/>
        <w:ind w:right="-7" w:firstLine="567"/>
        <w:jc w:val="right"/>
        <w:rPr>
          <w:rFonts w:ascii="GHEA Grapalat" w:hAnsi="GHEA Grapalat" w:cs="Sylfaen"/>
          <w:i/>
          <w:sz w:val="22"/>
          <w:lang w:val="af-ZA"/>
        </w:rPr>
      </w:pPr>
    </w:p>
    <w:p w14:paraId="43CA36FB" w14:textId="3FAC1C24" w:rsidR="000A06E4" w:rsidRDefault="000A06E4" w:rsidP="00EF3662">
      <w:pPr>
        <w:pStyle w:val="aa"/>
        <w:ind w:right="-7" w:firstLine="567"/>
        <w:jc w:val="right"/>
        <w:rPr>
          <w:rFonts w:ascii="GHEA Grapalat" w:hAnsi="GHEA Grapalat" w:cs="Sylfaen"/>
          <w:i/>
          <w:sz w:val="22"/>
          <w:lang w:val="af-ZA"/>
        </w:rPr>
      </w:pPr>
    </w:p>
    <w:p w14:paraId="48C06C91" w14:textId="1911C833" w:rsidR="000A06E4" w:rsidRDefault="000A06E4" w:rsidP="00EF3662">
      <w:pPr>
        <w:pStyle w:val="aa"/>
        <w:ind w:right="-7" w:firstLine="567"/>
        <w:jc w:val="right"/>
        <w:rPr>
          <w:rFonts w:ascii="GHEA Grapalat" w:hAnsi="GHEA Grapalat" w:cs="Sylfaen"/>
          <w:i/>
          <w:sz w:val="22"/>
          <w:lang w:val="af-ZA"/>
        </w:rPr>
      </w:pPr>
    </w:p>
    <w:p w14:paraId="5A3A17FB" w14:textId="01B6CEA8" w:rsidR="000A06E4" w:rsidRDefault="000A06E4" w:rsidP="00EF3662">
      <w:pPr>
        <w:pStyle w:val="aa"/>
        <w:ind w:right="-7" w:firstLine="567"/>
        <w:jc w:val="right"/>
        <w:rPr>
          <w:rFonts w:ascii="GHEA Grapalat" w:hAnsi="GHEA Grapalat" w:cs="Sylfaen"/>
          <w:i/>
          <w:sz w:val="22"/>
          <w:lang w:val="af-ZA"/>
        </w:rPr>
      </w:pPr>
    </w:p>
    <w:p w14:paraId="5D22A7AB" w14:textId="77777777" w:rsidR="000A06E4" w:rsidRPr="00A71D81" w:rsidRDefault="000A06E4"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5C4BBA7F" w14:textId="77777777" w:rsidR="005A660C" w:rsidRPr="00771C8C" w:rsidRDefault="005A660C" w:rsidP="005A660C">
      <w:pPr>
        <w:pStyle w:val="a3"/>
        <w:spacing w:line="240" w:lineRule="auto"/>
        <w:ind w:left="709" w:firstLine="567"/>
        <w:jc w:val="center"/>
        <w:rPr>
          <w:rFonts w:ascii="Sylfaen" w:hAnsi="Sylfaen"/>
          <w:i w:val="0"/>
          <w:lang w:val="af-ZA"/>
        </w:rPr>
      </w:pPr>
      <w:r w:rsidRPr="00771C8C">
        <w:rPr>
          <w:rFonts w:ascii="Sylfaen" w:hAnsi="Sylfaen"/>
          <w:i w:val="0"/>
          <w:lang w:val="af-ZA"/>
        </w:rPr>
        <w:lastRenderedPageBreak/>
        <w:t>ANNOUNCEMENT</w:t>
      </w:r>
    </w:p>
    <w:p w14:paraId="603E8C40" w14:textId="77777777" w:rsidR="005A660C" w:rsidRPr="00771C8C" w:rsidRDefault="005A660C" w:rsidP="005A660C">
      <w:pPr>
        <w:pStyle w:val="a3"/>
        <w:spacing w:line="240" w:lineRule="auto"/>
        <w:ind w:left="709" w:firstLine="567"/>
        <w:jc w:val="center"/>
        <w:rPr>
          <w:rFonts w:ascii="Sylfaen" w:hAnsi="Sylfaen"/>
          <w:i w:val="0"/>
          <w:lang w:val="af-ZA"/>
        </w:rPr>
      </w:pPr>
      <w:r w:rsidRPr="00771C8C">
        <w:rPr>
          <w:rFonts w:ascii="Sylfaen" w:hAnsi="Sylfaen"/>
          <w:i w:val="0"/>
          <w:lang w:val="af-ZA"/>
        </w:rPr>
        <w:t>ABOUT THE QUESTIONNAIRE</w:t>
      </w:r>
    </w:p>
    <w:p w14:paraId="5A976597" w14:textId="77777777" w:rsidR="005A660C" w:rsidRPr="00771C8C" w:rsidRDefault="005A660C" w:rsidP="005A660C">
      <w:pPr>
        <w:pStyle w:val="a3"/>
        <w:spacing w:line="240" w:lineRule="auto"/>
        <w:ind w:left="709" w:firstLine="567"/>
        <w:jc w:val="center"/>
        <w:rPr>
          <w:rFonts w:ascii="Sylfaen" w:hAnsi="Sylfaen"/>
          <w:i w:val="0"/>
          <w:lang w:val="af-ZA"/>
        </w:rPr>
      </w:pPr>
    </w:p>
    <w:p w14:paraId="7D2132BC" w14:textId="77777777" w:rsidR="005A660C" w:rsidRPr="00771C8C" w:rsidRDefault="005A660C" w:rsidP="005A660C">
      <w:pPr>
        <w:pStyle w:val="a3"/>
        <w:spacing w:line="240" w:lineRule="auto"/>
        <w:ind w:left="709" w:firstLine="567"/>
        <w:jc w:val="center"/>
        <w:rPr>
          <w:rFonts w:ascii="Sylfaen" w:hAnsi="Sylfaen"/>
          <w:i w:val="0"/>
          <w:lang w:val="af-ZA"/>
        </w:rPr>
      </w:pPr>
      <w:r w:rsidRPr="00771C8C">
        <w:rPr>
          <w:rFonts w:ascii="Sylfaen" w:hAnsi="Sylfaen"/>
          <w:i w:val="0"/>
          <w:lang w:val="af-ZA"/>
        </w:rPr>
        <w:t>This text of the statement is approved by the quotation inquiry commission</w:t>
      </w:r>
    </w:p>
    <w:p w14:paraId="7DA4512D" w14:textId="3CB433B0" w:rsidR="005A660C" w:rsidRPr="00771C8C" w:rsidRDefault="005A660C" w:rsidP="005A660C">
      <w:pPr>
        <w:pStyle w:val="a3"/>
        <w:spacing w:line="240" w:lineRule="auto"/>
        <w:ind w:left="709" w:firstLine="567"/>
        <w:jc w:val="center"/>
        <w:rPr>
          <w:rFonts w:ascii="Sylfaen" w:hAnsi="Sylfaen"/>
          <w:i w:val="0"/>
          <w:lang w:val="af-ZA"/>
        </w:rPr>
      </w:pPr>
      <w:r w:rsidRPr="00771C8C">
        <w:rPr>
          <w:rFonts w:ascii="Sylfaen" w:hAnsi="Sylfaen"/>
          <w:i w:val="0"/>
          <w:lang w:val="af-ZA"/>
        </w:rPr>
        <w:t xml:space="preserve">By the decision </w:t>
      </w:r>
      <w:r w:rsidRPr="00771C8C">
        <w:rPr>
          <w:rFonts w:ascii="Sylfaen" w:hAnsi="Sylfaen"/>
          <w:i w:val="0"/>
          <w:lang w:val="en-US"/>
        </w:rPr>
        <w:t xml:space="preserve">N 1 </w:t>
      </w:r>
      <w:r w:rsidRPr="00771C8C">
        <w:rPr>
          <w:rFonts w:ascii="Sylfaen" w:hAnsi="Sylfaen"/>
          <w:i w:val="0"/>
          <w:lang w:val="af-ZA"/>
        </w:rPr>
        <w:t xml:space="preserve">of </w:t>
      </w:r>
      <w:r w:rsidR="001F7CDB">
        <w:rPr>
          <w:rFonts w:ascii="Sylfaen" w:hAnsi="Sylfaen"/>
          <w:i w:val="0"/>
          <w:lang w:val="en-US"/>
        </w:rPr>
        <w:t xml:space="preserve"> </w:t>
      </w:r>
      <w:r w:rsidR="001F7CDB">
        <w:rPr>
          <w:rFonts w:ascii="Sylfaen" w:hAnsi="Sylfaen"/>
          <w:i w:val="0"/>
          <w:lang w:val="hy-AM"/>
        </w:rPr>
        <w:t>September 07</w:t>
      </w:r>
      <w:r w:rsidRPr="00771C8C">
        <w:rPr>
          <w:rFonts w:ascii="Sylfaen" w:hAnsi="Sylfaen"/>
          <w:i w:val="0"/>
          <w:lang w:val="en-US"/>
        </w:rPr>
        <w:t xml:space="preserve"> in </w:t>
      </w:r>
      <w:r w:rsidRPr="00771C8C">
        <w:rPr>
          <w:rFonts w:ascii="Sylfaen" w:hAnsi="Sylfaen"/>
          <w:i w:val="0"/>
          <w:lang w:val="af-ZA"/>
        </w:rPr>
        <w:t>20</w:t>
      </w:r>
      <w:r w:rsidRPr="00771C8C">
        <w:rPr>
          <w:rFonts w:ascii="Sylfaen" w:hAnsi="Sylfaen"/>
          <w:i w:val="0"/>
          <w:lang w:val="en-US"/>
        </w:rPr>
        <w:t>22</w:t>
      </w:r>
      <w:r w:rsidRPr="00771C8C">
        <w:rPr>
          <w:rFonts w:ascii="Sylfaen" w:hAnsi="Sylfaen"/>
          <w:i w:val="0"/>
          <w:lang w:val="af-ZA"/>
        </w:rPr>
        <w:t>, and is published:</w:t>
      </w:r>
    </w:p>
    <w:p w14:paraId="23CB275B" w14:textId="77777777" w:rsidR="005A660C" w:rsidRPr="00771C8C" w:rsidRDefault="005A660C" w:rsidP="005A660C">
      <w:pPr>
        <w:pStyle w:val="a3"/>
        <w:spacing w:line="240" w:lineRule="auto"/>
        <w:ind w:left="709" w:firstLine="567"/>
        <w:jc w:val="center"/>
        <w:rPr>
          <w:rFonts w:ascii="Sylfaen" w:hAnsi="Sylfaen"/>
          <w:i w:val="0"/>
          <w:lang w:val="af-ZA"/>
        </w:rPr>
      </w:pPr>
      <w:r w:rsidRPr="00771C8C">
        <w:rPr>
          <w:rFonts w:ascii="Sylfaen" w:hAnsi="Sylfaen"/>
          <w:i w:val="0"/>
          <w:lang w:val="af-ZA"/>
        </w:rPr>
        <w:t>According to Article 27 of the RA Law on Procurement</w:t>
      </w:r>
    </w:p>
    <w:p w14:paraId="43B19936" w14:textId="77777777" w:rsidR="005A660C" w:rsidRPr="00771C8C" w:rsidRDefault="005A660C" w:rsidP="005A660C">
      <w:pPr>
        <w:pStyle w:val="a3"/>
        <w:spacing w:line="240" w:lineRule="auto"/>
        <w:ind w:left="1404"/>
        <w:rPr>
          <w:rFonts w:ascii="Sylfaen" w:hAnsi="Sylfaen"/>
          <w:i w:val="0"/>
          <w:lang w:val="af-ZA"/>
        </w:rPr>
      </w:pPr>
    </w:p>
    <w:p w14:paraId="0F4F8D94" w14:textId="0B6ADF50" w:rsidR="005A660C" w:rsidRPr="000A06E4" w:rsidRDefault="005A660C" w:rsidP="005A660C">
      <w:pPr>
        <w:pStyle w:val="a3"/>
        <w:spacing w:line="240" w:lineRule="auto"/>
        <w:ind w:left="1404"/>
        <w:jc w:val="center"/>
        <w:rPr>
          <w:rFonts w:ascii="Sylfaen" w:hAnsi="Sylfaen"/>
          <w:i w:val="0"/>
          <w:lang w:val="hy-AM"/>
        </w:rPr>
      </w:pPr>
      <w:r w:rsidRPr="00771C8C">
        <w:rPr>
          <w:rFonts w:ascii="Sylfaen" w:hAnsi="Sylfaen" w:cs="Sylfaen"/>
          <w:i w:val="0"/>
        </w:rPr>
        <w:t xml:space="preserve">Quotation </w:t>
      </w:r>
      <w:proofErr w:type="gramStart"/>
      <w:r w:rsidRPr="00771C8C">
        <w:rPr>
          <w:rFonts w:ascii="Sylfaen" w:hAnsi="Sylfaen" w:cs="Sylfaen"/>
          <w:i w:val="0"/>
        </w:rPr>
        <w:t>Request :</w:t>
      </w:r>
      <w:proofErr w:type="gramEnd"/>
      <w:r w:rsidRPr="00771C8C">
        <w:rPr>
          <w:rFonts w:ascii="Sylfaen" w:hAnsi="Sylfaen" w:cs="Sylfaen"/>
          <w:i w:val="0"/>
        </w:rPr>
        <w:t xml:space="preserve"> AM</w:t>
      </w:r>
      <w:r w:rsidRPr="00771C8C">
        <w:rPr>
          <w:rFonts w:ascii="Sylfaen" w:hAnsi="Sylfaen" w:cs="Sylfaen"/>
          <w:i w:val="0"/>
          <w:lang w:val="en-US"/>
        </w:rPr>
        <w:t>H</w:t>
      </w:r>
      <w:r w:rsidRPr="00771C8C">
        <w:rPr>
          <w:rFonts w:ascii="Sylfaen" w:hAnsi="Sylfaen" w:cs="Sylfaen"/>
          <w:i w:val="0"/>
        </w:rPr>
        <w:t>H</w:t>
      </w:r>
      <w:r w:rsidRPr="00771C8C">
        <w:rPr>
          <w:rFonts w:ascii="Sylfaen" w:hAnsi="Sylfaen" w:cs="Sylfaen"/>
          <w:i w:val="0"/>
          <w:lang w:val="en-US"/>
        </w:rPr>
        <w:t>MD</w:t>
      </w:r>
      <w:r w:rsidRPr="00771C8C">
        <w:rPr>
          <w:rFonts w:ascii="Sylfaen" w:hAnsi="Sylfaen" w:cs="Sylfaen"/>
          <w:i w:val="0"/>
        </w:rPr>
        <w:t>-GH</w:t>
      </w:r>
      <w:r>
        <w:rPr>
          <w:rFonts w:ascii="Sylfaen" w:hAnsi="Sylfaen" w:cs="Sylfaen"/>
          <w:i w:val="0"/>
          <w:lang w:val="en-US"/>
        </w:rPr>
        <w:t>AP</w:t>
      </w:r>
      <w:r w:rsidR="00FB7BAA">
        <w:rPr>
          <w:rFonts w:ascii="Sylfaen" w:hAnsi="Sylfaen" w:cs="Sylfaen"/>
          <w:i w:val="0"/>
          <w:lang w:val="en-US"/>
        </w:rPr>
        <w:t>D</w:t>
      </w:r>
      <w:proofErr w:type="spellStart"/>
      <w:r w:rsidRPr="00771C8C">
        <w:rPr>
          <w:rFonts w:ascii="Sylfaen" w:hAnsi="Sylfaen" w:cs="Sylfaen"/>
          <w:i w:val="0"/>
        </w:rPr>
        <w:t>zB</w:t>
      </w:r>
      <w:proofErr w:type="spellEnd"/>
      <w:r w:rsidRPr="00771C8C">
        <w:rPr>
          <w:rFonts w:ascii="Sylfaen" w:hAnsi="Sylfaen" w:cs="Sylfaen"/>
          <w:i w:val="0"/>
        </w:rPr>
        <w:t>-</w:t>
      </w:r>
      <w:r w:rsidRPr="00771C8C">
        <w:rPr>
          <w:rFonts w:ascii="Sylfaen" w:hAnsi="Sylfaen" w:cs="Sylfaen"/>
          <w:i w:val="0"/>
          <w:lang w:val="hy-AM"/>
        </w:rPr>
        <w:t>2</w:t>
      </w:r>
      <w:r w:rsidRPr="00771C8C">
        <w:rPr>
          <w:rFonts w:ascii="Sylfaen" w:hAnsi="Sylfaen" w:cs="Sylfaen"/>
          <w:i w:val="0"/>
          <w:lang w:val="en-US"/>
        </w:rPr>
        <w:t>2</w:t>
      </w:r>
      <w:r w:rsidRPr="00771C8C">
        <w:rPr>
          <w:rFonts w:ascii="Sylfaen" w:hAnsi="Sylfaen" w:cs="Sylfaen"/>
          <w:i w:val="0"/>
        </w:rPr>
        <w:t>/</w:t>
      </w:r>
      <w:r w:rsidR="001F7CDB">
        <w:rPr>
          <w:rFonts w:ascii="Sylfaen" w:hAnsi="Sylfaen" w:cs="Sylfaen"/>
          <w:i w:val="0"/>
          <w:lang w:val="hy-AM"/>
        </w:rPr>
        <w:t>7</w:t>
      </w:r>
    </w:p>
    <w:p w14:paraId="79F71BE3" w14:textId="77777777" w:rsidR="005A660C" w:rsidRPr="00771C8C" w:rsidRDefault="005A660C" w:rsidP="005A660C">
      <w:pPr>
        <w:pStyle w:val="a3"/>
        <w:spacing w:line="240" w:lineRule="auto"/>
        <w:ind w:left="1404"/>
        <w:rPr>
          <w:rFonts w:ascii="Sylfaen" w:hAnsi="Sylfaen"/>
          <w:i w:val="0"/>
          <w:sz w:val="22"/>
          <w:lang w:val="af-ZA"/>
        </w:rPr>
      </w:pPr>
    </w:p>
    <w:p w14:paraId="17F5CB5A" w14:textId="77777777" w:rsidR="005A660C" w:rsidRPr="00771C8C" w:rsidRDefault="005A660C" w:rsidP="005A660C">
      <w:pPr>
        <w:pStyle w:val="a3"/>
        <w:spacing w:line="240" w:lineRule="auto"/>
        <w:ind w:left="567" w:right="188" w:firstLine="567"/>
        <w:rPr>
          <w:rFonts w:ascii="Sylfaen" w:hAnsi="Sylfaen"/>
          <w:i w:val="0"/>
          <w:lang w:val="af-ZA"/>
        </w:rPr>
      </w:pPr>
      <w:r w:rsidRPr="00771C8C">
        <w:rPr>
          <w:rFonts w:ascii="Sylfaen" w:hAnsi="Sylfaen"/>
          <w:i w:val="0"/>
          <w:lang w:val="af-ZA"/>
        </w:rPr>
        <w:t xml:space="preserve">Client: "The Hovtashat  Secondary School </w:t>
      </w:r>
      <w:r w:rsidRPr="00771C8C">
        <w:rPr>
          <w:rFonts w:ascii="Sylfaen" w:hAnsi="Sylfaen"/>
          <w:i w:val="0"/>
          <w:lang w:val="hy-AM"/>
        </w:rPr>
        <w:t xml:space="preserve"> </w:t>
      </w:r>
      <w:r w:rsidRPr="00771C8C">
        <w:rPr>
          <w:rFonts w:ascii="Sylfaen" w:hAnsi="Sylfaen"/>
          <w:i w:val="0"/>
          <w:lang w:val="af-ZA"/>
        </w:rPr>
        <w:t>of Ararat Marz &gt;&gt; SNCO, which is located in Ararat region.</w:t>
      </w:r>
      <w:r w:rsidRPr="00771C8C">
        <w:rPr>
          <w:rFonts w:ascii="Sylfaen" w:hAnsi="Sylfaen"/>
          <w:i w:val="0"/>
          <w:lang w:val="hy-AM"/>
        </w:rPr>
        <w:t xml:space="preserve"> </w:t>
      </w:r>
      <w:proofErr w:type="spellStart"/>
      <w:r w:rsidRPr="00771C8C">
        <w:rPr>
          <w:rFonts w:ascii="Sylfaen" w:hAnsi="Sylfaen"/>
          <w:i w:val="0"/>
          <w:lang w:val="en-US"/>
        </w:rPr>
        <w:t>Baghramyan</w:t>
      </w:r>
      <w:proofErr w:type="spellEnd"/>
      <w:r w:rsidRPr="00771C8C">
        <w:rPr>
          <w:rFonts w:ascii="Sylfaen" w:hAnsi="Sylfaen"/>
          <w:i w:val="0"/>
          <w:lang w:val="en-US"/>
        </w:rPr>
        <w:t xml:space="preserve"> </w:t>
      </w:r>
      <w:proofErr w:type="gramStart"/>
      <w:r w:rsidRPr="00771C8C">
        <w:rPr>
          <w:rFonts w:ascii="Sylfaen" w:hAnsi="Sylfaen"/>
          <w:i w:val="0"/>
          <w:lang w:val="en-US"/>
        </w:rPr>
        <w:t>110</w:t>
      </w:r>
      <w:r w:rsidRPr="00771C8C">
        <w:rPr>
          <w:rFonts w:ascii="Sylfaen" w:hAnsi="Sylfaen"/>
          <w:i w:val="0"/>
          <w:lang w:val="af-ZA"/>
        </w:rPr>
        <w:t xml:space="preserve"> ,</w:t>
      </w:r>
      <w:proofErr w:type="gramEnd"/>
      <w:r w:rsidRPr="00771C8C">
        <w:rPr>
          <w:rFonts w:ascii="Sylfaen" w:hAnsi="Sylfaen"/>
          <w:i w:val="0"/>
          <w:lang w:val="af-ZA"/>
        </w:rPr>
        <w:t xml:space="preserve"> announces a quotation, which is implemented in one stage. </w:t>
      </w:r>
    </w:p>
    <w:p w14:paraId="4B870726" w14:textId="24D40122" w:rsidR="005A660C" w:rsidRPr="00771C8C" w:rsidRDefault="005A660C" w:rsidP="005A660C">
      <w:pPr>
        <w:pStyle w:val="a3"/>
        <w:spacing w:line="240" w:lineRule="auto"/>
        <w:ind w:left="567" w:right="188" w:firstLine="567"/>
        <w:rPr>
          <w:rFonts w:ascii="Sylfaen" w:hAnsi="Sylfaen"/>
          <w:i w:val="0"/>
          <w:lang w:val="af-ZA"/>
        </w:rPr>
      </w:pPr>
      <w:r w:rsidRPr="00771C8C">
        <w:rPr>
          <w:rFonts w:ascii="Sylfaen" w:hAnsi="Sylfaen"/>
          <w:i w:val="0"/>
          <w:lang w:val="af-ZA"/>
        </w:rPr>
        <w:t xml:space="preserve">The selected bidder will be required to conclude a contract for the services </w:t>
      </w:r>
      <w:r w:rsidR="00FB7BAA" w:rsidRPr="00FB7BAA">
        <w:rPr>
          <w:rFonts w:ascii="Sylfaen" w:hAnsi="Sylfaen"/>
          <w:i w:val="0"/>
          <w:lang w:val="af-ZA"/>
        </w:rPr>
        <w:t>food</w:t>
      </w:r>
      <w:r w:rsidRPr="00771C8C">
        <w:rPr>
          <w:rFonts w:ascii="Sylfaen" w:hAnsi="Sylfaen"/>
          <w:i w:val="0"/>
          <w:lang w:val="af-ZA"/>
        </w:rPr>
        <w:t xml:space="preserve"> (hereinafter referred to as the contract) in the manner prescribed</w:t>
      </w:r>
    </w:p>
    <w:p w14:paraId="162A1346" w14:textId="77777777" w:rsidR="005A660C" w:rsidRPr="00771C8C" w:rsidRDefault="005A660C" w:rsidP="005A660C">
      <w:pPr>
        <w:pStyle w:val="a3"/>
        <w:spacing w:line="240" w:lineRule="auto"/>
        <w:ind w:left="567" w:right="188" w:firstLine="567"/>
        <w:rPr>
          <w:rFonts w:ascii="Sylfaen" w:hAnsi="Sylfaen"/>
          <w:i w:val="0"/>
          <w:lang w:val="af-ZA"/>
        </w:rPr>
      </w:pPr>
      <w:r w:rsidRPr="00771C8C">
        <w:rPr>
          <w:rFonts w:ascii="Sylfaen" w:hAnsi="Sylfaen"/>
          <w:i w:val="0"/>
          <w:lang w:val="af-ZA"/>
        </w:rPr>
        <w:t>According to Article 7 of the Procurement Law, any person, regardless of whether he is a foreign natural person, an organization or a stateless person, has an equal right to participate in this quotation.</w:t>
      </w:r>
    </w:p>
    <w:p w14:paraId="67322F6E" w14:textId="77777777" w:rsidR="005A660C" w:rsidRPr="00771C8C" w:rsidRDefault="005A660C" w:rsidP="005A660C">
      <w:pPr>
        <w:pStyle w:val="a3"/>
        <w:spacing w:line="240" w:lineRule="auto"/>
        <w:ind w:left="567" w:right="188" w:firstLine="567"/>
        <w:rPr>
          <w:rFonts w:ascii="Sylfaen" w:hAnsi="Sylfaen"/>
          <w:i w:val="0"/>
          <w:lang w:val="af-ZA"/>
        </w:rPr>
      </w:pPr>
      <w:r w:rsidRPr="00771C8C">
        <w:rPr>
          <w:rFonts w:ascii="Sylfaen" w:hAnsi="Sylfaen"/>
          <w:i w:val="0"/>
          <w:lang w:val="af-ZA"/>
        </w:rPr>
        <w:t>Qualification criteria for persons who are not entitled to participate in a quiz, as well as the qualification criteria for the participants and the documents to be submitted for the evaluation of those criteria are set out at the invitation of this procedure.</w:t>
      </w:r>
    </w:p>
    <w:p w14:paraId="0B528859" w14:textId="77777777" w:rsidR="005A660C" w:rsidRPr="00771C8C" w:rsidRDefault="005A660C" w:rsidP="005A660C">
      <w:pPr>
        <w:pStyle w:val="a3"/>
        <w:spacing w:line="240" w:lineRule="auto"/>
        <w:ind w:left="567" w:right="188" w:firstLine="567"/>
        <w:rPr>
          <w:rFonts w:ascii="Sylfaen" w:hAnsi="Sylfaen"/>
          <w:i w:val="0"/>
          <w:lang w:val="af-ZA"/>
        </w:rPr>
      </w:pPr>
      <w:r w:rsidRPr="00771C8C">
        <w:rPr>
          <w:rFonts w:ascii="Sylfaen" w:hAnsi="Sylfaen"/>
          <w:i w:val="0"/>
          <w:lang w:val="af-ZA"/>
        </w:rPr>
        <w:t>The selected participant is determined by the number of participants who have been awarded a satisfactory bid by the principle of preference for the bidder who submitted the minimum bid.</w:t>
      </w:r>
    </w:p>
    <w:p w14:paraId="78457BB2" w14:textId="77777777" w:rsidR="005A660C" w:rsidRPr="00771C8C" w:rsidRDefault="005A660C" w:rsidP="005A660C">
      <w:pPr>
        <w:pStyle w:val="a3"/>
        <w:spacing w:line="240" w:lineRule="auto"/>
        <w:ind w:left="567" w:right="188" w:firstLine="567"/>
        <w:rPr>
          <w:rFonts w:ascii="Sylfaen" w:hAnsi="Sylfaen"/>
          <w:i w:val="0"/>
          <w:lang w:val="af-ZA"/>
        </w:rPr>
      </w:pPr>
      <w:r w:rsidRPr="00771C8C">
        <w:rPr>
          <w:rFonts w:ascii="Sylfaen" w:hAnsi="Sylfaen"/>
          <w:i w:val="0"/>
          <w:lang w:val="af-ZA"/>
        </w:rPr>
        <w:t xml:space="preserve">In order to receive a quotation request, it is necessary to apply to the customer </w:t>
      </w:r>
      <w:r w:rsidRPr="00771C8C">
        <w:rPr>
          <w:rFonts w:ascii="Sylfaen" w:hAnsi="Sylfaen"/>
          <w:i w:val="0"/>
          <w:lang w:val="hy-AM"/>
        </w:rPr>
        <w:t>7</w:t>
      </w:r>
      <w:r w:rsidRPr="00771C8C">
        <w:rPr>
          <w:rFonts w:ascii="Sylfaen" w:hAnsi="Sylfaen"/>
          <w:i w:val="0"/>
          <w:lang w:val="af-ZA"/>
        </w:rPr>
        <w:t xml:space="preserve"> days before </w:t>
      </w:r>
      <w:r w:rsidRPr="00771C8C">
        <w:rPr>
          <w:rFonts w:ascii="Sylfaen" w:hAnsi="Sylfaen"/>
          <w:i w:val="0"/>
          <w:lang w:val="en-US"/>
        </w:rPr>
        <w:t>10</w:t>
      </w:r>
      <w:r w:rsidRPr="00771C8C">
        <w:rPr>
          <w:rFonts w:ascii="Sylfaen" w:hAnsi="Sylfaen"/>
          <w:i w:val="0"/>
          <w:lang w:val="af-ZA"/>
        </w:rPr>
        <w:t>:</w:t>
      </w:r>
      <w:r w:rsidRPr="00771C8C">
        <w:rPr>
          <w:rFonts w:ascii="Sylfaen" w:hAnsi="Sylfaen"/>
          <w:i w:val="0"/>
          <w:lang w:val="en-US"/>
        </w:rPr>
        <w:t>0</w:t>
      </w:r>
      <w:r w:rsidRPr="00771C8C">
        <w:rPr>
          <w:rFonts w:ascii="Sylfaen" w:hAnsi="Sylfaen"/>
          <w:i w:val="0"/>
          <w:lang w:val="af-ZA"/>
        </w:rPr>
        <w:t>0 pm, starting from the date of publication of this announcement. In order to receive an invitation in writing, the Client must submit a written application. The Client shall provide the paperwork invitations the first working day after receiving such a free request.</w:t>
      </w:r>
    </w:p>
    <w:p w14:paraId="1CA752CD" w14:textId="77777777" w:rsidR="005A660C" w:rsidRPr="00771C8C" w:rsidRDefault="005A660C" w:rsidP="005A660C">
      <w:pPr>
        <w:pStyle w:val="a3"/>
        <w:spacing w:line="240" w:lineRule="auto"/>
        <w:ind w:left="567" w:right="188" w:firstLine="567"/>
        <w:rPr>
          <w:rFonts w:ascii="Sylfaen" w:hAnsi="Sylfaen"/>
          <w:i w:val="0"/>
          <w:lang w:val="af-ZA"/>
        </w:rPr>
      </w:pPr>
      <w:r w:rsidRPr="00771C8C">
        <w:rPr>
          <w:rFonts w:ascii="Sylfaen" w:hAnsi="Sylfaen"/>
          <w:i w:val="0"/>
          <w:lang w:val="af-ZA"/>
        </w:rPr>
        <w:t>In the case of a request for electronic invitation, the customer shall provide the invitation free of charge within the business day following the day of receiving the electronic application.</w:t>
      </w:r>
    </w:p>
    <w:p w14:paraId="5A20551E" w14:textId="77777777" w:rsidR="005A660C" w:rsidRPr="00771C8C" w:rsidRDefault="005A660C" w:rsidP="005A660C">
      <w:pPr>
        <w:pStyle w:val="a3"/>
        <w:spacing w:line="240" w:lineRule="auto"/>
        <w:ind w:left="567" w:right="188" w:firstLine="567"/>
        <w:rPr>
          <w:rFonts w:ascii="Sylfaen" w:hAnsi="Sylfaen"/>
          <w:i w:val="0"/>
          <w:lang w:val="af-ZA"/>
        </w:rPr>
      </w:pPr>
      <w:r w:rsidRPr="00771C8C">
        <w:rPr>
          <w:rFonts w:ascii="Sylfaen" w:hAnsi="Sylfaen"/>
          <w:i w:val="0"/>
          <w:lang w:val="af-ZA"/>
        </w:rPr>
        <w:t>Not receiving an invitation does not restrict the participant's right to participate in this procedure.</w:t>
      </w:r>
    </w:p>
    <w:p w14:paraId="256E4727" w14:textId="77777777" w:rsidR="005A660C" w:rsidRPr="00771C8C" w:rsidRDefault="005A660C" w:rsidP="005A660C">
      <w:pPr>
        <w:pStyle w:val="a3"/>
        <w:spacing w:line="240" w:lineRule="auto"/>
        <w:ind w:left="567" w:right="188" w:firstLine="567"/>
        <w:rPr>
          <w:rFonts w:ascii="Sylfaen" w:hAnsi="Sylfaen"/>
          <w:i w:val="0"/>
          <w:lang w:val="af-ZA"/>
        </w:rPr>
      </w:pPr>
      <w:r w:rsidRPr="00771C8C">
        <w:rPr>
          <w:rFonts w:ascii="Sylfaen" w:hAnsi="Sylfaen"/>
          <w:i w:val="0"/>
          <w:lang w:val="af-ZA"/>
        </w:rPr>
        <w:t xml:space="preserve">Quotation queries must be submitted to Ararat region. Baghramyan 96,  7  days before </w:t>
      </w:r>
      <w:r w:rsidRPr="00771C8C">
        <w:rPr>
          <w:rFonts w:ascii="Sylfaen" w:hAnsi="Sylfaen"/>
          <w:i w:val="0"/>
          <w:lang w:val="en-US"/>
        </w:rPr>
        <w:t>10</w:t>
      </w:r>
      <w:r w:rsidRPr="00771C8C">
        <w:rPr>
          <w:rFonts w:ascii="Sylfaen" w:hAnsi="Sylfaen"/>
          <w:i w:val="0"/>
          <w:lang w:val="af-ZA"/>
        </w:rPr>
        <w:t>:</w:t>
      </w:r>
      <w:r w:rsidRPr="00771C8C">
        <w:rPr>
          <w:rFonts w:ascii="Sylfaen" w:hAnsi="Sylfaen"/>
          <w:i w:val="0"/>
          <w:lang w:val="en-US"/>
        </w:rPr>
        <w:t>0</w:t>
      </w:r>
      <w:r w:rsidRPr="00771C8C">
        <w:rPr>
          <w:rFonts w:ascii="Sylfaen" w:hAnsi="Sylfaen"/>
          <w:i w:val="0"/>
          <w:lang w:val="af-ZA"/>
        </w:rPr>
        <w:t>0, starting from the date of publication of this announcement. Bids can also be submitted in English or Russian, besides Armenian.</w:t>
      </w:r>
    </w:p>
    <w:p w14:paraId="12AC6230" w14:textId="5C77BEC9" w:rsidR="005A660C" w:rsidRPr="00771C8C" w:rsidRDefault="005A660C" w:rsidP="005A660C">
      <w:pPr>
        <w:pStyle w:val="a3"/>
        <w:spacing w:line="240" w:lineRule="auto"/>
        <w:ind w:left="567" w:right="188" w:firstLine="567"/>
        <w:rPr>
          <w:rFonts w:ascii="Sylfaen" w:hAnsi="Sylfaen"/>
          <w:i w:val="0"/>
          <w:lang w:val="af-ZA"/>
        </w:rPr>
      </w:pPr>
      <w:r w:rsidRPr="00771C8C">
        <w:rPr>
          <w:rFonts w:ascii="Sylfaen" w:hAnsi="Sylfaen"/>
          <w:i w:val="0"/>
          <w:lang w:val="af-ZA"/>
        </w:rPr>
        <w:t>Opening of bids will be held in Ararat region. Baghramyan 96, 20</w:t>
      </w:r>
      <w:r w:rsidRPr="00771C8C">
        <w:rPr>
          <w:rFonts w:ascii="Sylfaen" w:hAnsi="Sylfaen"/>
          <w:i w:val="0"/>
          <w:lang w:val="en-US"/>
        </w:rPr>
        <w:t>22</w:t>
      </w:r>
      <w:r w:rsidRPr="00771C8C">
        <w:rPr>
          <w:rFonts w:ascii="Sylfaen" w:hAnsi="Sylfaen"/>
          <w:i w:val="0"/>
          <w:lang w:val="af-ZA"/>
        </w:rPr>
        <w:t xml:space="preserve"> on </w:t>
      </w:r>
      <w:r w:rsidR="00AE6FB1">
        <w:rPr>
          <w:rFonts w:ascii="Sylfaen" w:hAnsi="Sylfaen"/>
          <w:i w:val="0"/>
          <w:lang w:val="hy-AM"/>
        </w:rPr>
        <w:t>September</w:t>
      </w:r>
      <w:r w:rsidRPr="00771C8C">
        <w:rPr>
          <w:rFonts w:ascii="Sylfaen" w:hAnsi="Sylfaen"/>
          <w:i w:val="0"/>
          <w:lang w:val="af-ZA"/>
        </w:rPr>
        <w:t xml:space="preserve"> </w:t>
      </w:r>
      <w:r w:rsidR="001F7CDB">
        <w:rPr>
          <w:rFonts w:ascii="Sylfaen" w:hAnsi="Sylfaen"/>
          <w:i w:val="0"/>
          <w:lang w:val="hy-AM"/>
        </w:rPr>
        <w:t>1</w:t>
      </w:r>
      <w:r w:rsidR="00AE6FB1">
        <w:rPr>
          <w:rFonts w:ascii="Sylfaen" w:hAnsi="Sylfaen"/>
          <w:i w:val="0"/>
          <w:lang w:val="hy-AM"/>
        </w:rPr>
        <w:t>5</w:t>
      </w:r>
      <w:r w:rsidRPr="00771C8C">
        <w:rPr>
          <w:rFonts w:ascii="Sylfaen" w:hAnsi="Sylfaen"/>
          <w:i w:val="0"/>
          <w:lang w:val="en-US"/>
        </w:rPr>
        <w:t xml:space="preserve"> </w:t>
      </w:r>
      <w:r w:rsidRPr="00771C8C">
        <w:rPr>
          <w:rFonts w:ascii="Sylfaen" w:hAnsi="Sylfaen"/>
          <w:i w:val="0"/>
          <w:lang w:val="af-ZA"/>
        </w:rPr>
        <w:t xml:space="preserve">, at </w:t>
      </w:r>
      <w:r w:rsidRPr="00771C8C">
        <w:rPr>
          <w:rFonts w:ascii="Sylfaen" w:hAnsi="Sylfaen"/>
          <w:i w:val="0"/>
          <w:lang w:val="en-US"/>
        </w:rPr>
        <w:t>10</w:t>
      </w:r>
      <w:r w:rsidRPr="00771C8C">
        <w:rPr>
          <w:rFonts w:ascii="Sylfaen" w:hAnsi="Sylfaen"/>
          <w:i w:val="0"/>
          <w:lang w:val="af-ZA"/>
        </w:rPr>
        <w:t>:</w:t>
      </w:r>
      <w:r w:rsidRPr="00771C8C">
        <w:rPr>
          <w:rFonts w:ascii="Sylfaen" w:hAnsi="Sylfaen"/>
          <w:i w:val="0"/>
          <w:lang w:val="en-US"/>
        </w:rPr>
        <w:t>0</w:t>
      </w:r>
      <w:r w:rsidRPr="00771C8C">
        <w:rPr>
          <w:rFonts w:ascii="Sylfaen" w:hAnsi="Sylfaen"/>
          <w:i w:val="0"/>
          <w:lang w:val="af-ZA"/>
        </w:rPr>
        <w:t>0.</w:t>
      </w:r>
    </w:p>
    <w:p w14:paraId="7A3F75B2" w14:textId="77777777" w:rsidR="005A660C" w:rsidRPr="00771C8C" w:rsidRDefault="005A660C" w:rsidP="005A660C">
      <w:pPr>
        <w:pStyle w:val="a3"/>
        <w:spacing w:line="240" w:lineRule="auto"/>
        <w:ind w:left="567" w:right="188" w:firstLine="567"/>
        <w:rPr>
          <w:rFonts w:ascii="Sylfaen" w:hAnsi="Sylfaen"/>
          <w:i w:val="0"/>
          <w:lang w:val="af-ZA"/>
        </w:rPr>
      </w:pPr>
      <w:r w:rsidRPr="00771C8C">
        <w:rPr>
          <w:rFonts w:ascii="Sylfaen" w:hAnsi="Sylfaen"/>
          <w:i w:val="0"/>
          <w:lang w:val="af-ZA"/>
        </w:rPr>
        <w:t>An appeal against this procedure is carried out in accordance with the RA Law on Procurement and the RA Civil Procedure Code.</w:t>
      </w:r>
    </w:p>
    <w:p w14:paraId="6F931896" w14:textId="77777777" w:rsidR="005A660C" w:rsidRPr="00771C8C" w:rsidRDefault="005A660C" w:rsidP="005A660C">
      <w:pPr>
        <w:pStyle w:val="a3"/>
        <w:spacing w:line="240" w:lineRule="auto"/>
        <w:ind w:left="567" w:right="188" w:firstLine="567"/>
        <w:rPr>
          <w:rFonts w:ascii="Sylfaen" w:hAnsi="Sylfaen"/>
          <w:i w:val="0"/>
          <w:lang w:val="af-ZA"/>
        </w:rPr>
      </w:pPr>
      <w:r w:rsidRPr="00771C8C">
        <w:rPr>
          <w:rFonts w:ascii="Sylfaen" w:hAnsi="Sylfaen"/>
          <w:i w:val="0"/>
          <w:lang w:val="af-ZA"/>
        </w:rPr>
        <w:t>For more information on this announcement, please contact the Secretary of the Evaluating                   Committee,                    Kristine Darbinyan</w:t>
      </w:r>
    </w:p>
    <w:p w14:paraId="7923141F" w14:textId="77777777" w:rsidR="005A660C" w:rsidRPr="00771C8C" w:rsidRDefault="005A660C" w:rsidP="005A660C">
      <w:pPr>
        <w:pStyle w:val="31"/>
        <w:spacing w:after="240" w:line="240" w:lineRule="auto"/>
        <w:ind w:firstLine="709"/>
        <w:rPr>
          <w:rFonts w:ascii="Sylfaen" w:hAnsi="Sylfaen"/>
          <w:lang w:val="en-AU"/>
        </w:rPr>
      </w:pPr>
      <w:r w:rsidRPr="00771C8C">
        <w:rPr>
          <w:rFonts w:ascii="Sylfaen" w:hAnsi="Sylfaen"/>
          <w:lang w:val="en-AU"/>
        </w:rPr>
        <w:t xml:space="preserve">                                     </w:t>
      </w:r>
      <w:proofErr w:type="gramStart"/>
      <w:r w:rsidRPr="00771C8C">
        <w:rPr>
          <w:rFonts w:ascii="Sylfaen" w:hAnsi="Sylfaen"/>
          <w:lang w:val="en-AU"/>
        </w:rPr>
        <w:t>Phone  094115522</w:t>
      </w:r>
      <w:proofErr w:type="gramEnd"/>
    </w:p>
    <w:p w14:paraId="51C7DD2D" w14:textId="77777777" w:rsidR="005A660C" w:rsidRPr="00771C8C" w:rsidRDefault="005A660C" w:rsidP="005A660C">
      <w:pPr>
        <w:pStyle w:val="31"/>
        <w:spacing w:after="240" w:line="240" w:lineRule="auto"/>
        <w:ind w:firstLine="709"/>
        <w:rPr>
          <w:rFonts w:ascii="Sylfaen" w:hAnsi="Sylfaen"/>
          <w:lang w:val="en-AU"/>
        </w:rPr>
      </w:pPr>
      <w:r w:rsidRPr="00771C8C">
        <w:rPr>
          <w:rFonts w:ascii="Sylfaen" w:hAnsi="Sylfaen"/>
          <w:lang w:val="en-AU"/>
        </w:rPr>
        <w:t xml:space="preserve">                                      Email mail    </w:t>
      </w:r>
      <w:hyperlink r:id="rId8" w:history="1">
        <w:r w:rsidRPr="00771C8C">
          <w:rPr>
            <w:rStyle w:val="a9"/>
            <w:rFonts w:ascii="Sylfaen" w:hAnsi="Sylfaen"/>
            <w:lang w:val="en-AU"/>
          </w:rPr>
          <w:t>darbinyanchristina@gmail.com</w:t>
        </w:r>
      </w:hyperlink>
    </w:p>
    <w:p w14:paraId="7B7CE12F" w14:textId="77777777" w:rsidR="005A660C" w:rsidRPr="00771C8C" w:rsidRDefault="005A660C" w:rsidP="005A660C">
      <w:pPr>
        <w:pStyle w:val="31"/>
        <w:spacing w:after="240" w:line="240" w:lineRule="auto"/>
        <w:ind w:firstLine="709"/>
        <w:rPr>
          <w:rFonts w:ascii="Sylfaen" w:hAnsi="Sylfaen"/>
          <w:lang w:val="en-AU"/>
        </w:rPr>
      </w:pPr>
    </w:p>
    <w:p w14:paraId="00D7C01D" w14:textId="77777777" w:rsidR="005A660C" w:rsidRPr="00771C8C" w:rsidRDefault="005A660C" w:rsidP="005A660C">
      <w:pPr>
        <w:pStyle w:val="a3"/>
        <w:spacing w:line="240" w:lineRule="auto"/>
        <w:ind w:left="1404"/>
        <w:rPr>
          <w:rFonts w:ascii="Sylfaen" w:hAnsi="Sylfaen"/>
          <w:i w:val="0"/>
          <w:lang w:val="en-US"/>
        </w:rPr>
      </w:pPr>
      <w:proofErr w:type="gramStart"/>
      <w:r w:rsidRPr="00771C8C">
        <w:rPr>
          <w:rFonts w:ascii="Sylfaen" w:hAnsi="Sylfaen"/>
        </w:rPr>
        <w:t>Client  "</w:t>
      </w:r>
      <w:proofErr w:type="gramEnd"/>
      <w:r w:rsidRPr="00771C8C">
        <w:rPr>
          <w:rFonts w:ascii="Sylfaen" w:hAnsi="Sylfaen"/>
          <w:i w:val="0"/>
          <w:lang w:val="af-ZA"/>
        </w:rPr>
        <w:t xml:space="preserve">"The Hovtashat  Secondary School </w:t>
      </w:r>
      <w:r w:rsidRPr="00771C8C">
        <w:rPr>
          <w:rFonts w:ascii="Sylfaen" w:hAnsi="Sylfaen"/>
          <w:i w:val="0"/>
          <w:lang w:val="hy-AM"/>
        </w:rPr>
        <w:t xml:space="preserve"> </w:t>
      </w:r>
      <w:r w:rsidRPr="00771C8C">
        <w:rPr>
          <w:rFonts w:ascii="Sylfaen" w:hAnsi="Sylfaen"/>
          <w:i w:val="0"/>
          <w:lang w:val="af-ZA"/>
        </w:rPr>
        <w:t>of Ararat Marz &gt;&gt; SNCO</w:t>
      </w:r>
    </w:p>
    <w:p w14:paraId="3E024D4D" w14:textId="77777777" w:rsidR="00037DDE" w:rsidRPr="005A660C" w:rsidRDefault="00037DDE" w:rsidP="00EF3662">
      <w:pPr>
        <w:pStyle w:val="aa"/>
        <w:ind w:right="-7" w:firstLine="567"/>
        <w:jc w:val="right"/>
        <w:rPr>
          <w:rFonts w:ascii="GHEA Grapalat" w:hAnsi="GHEA Grapalat" w:cs="Sylfaen"/>
          <w:i/>
          <w:sz w:val="22"/>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7917E9D0" w14:textId="77777777"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063DD9F2" w:rsidR="00096865" w:rsidRPr="00A71D81" w:rsidRDefault="00FB7BAA" w:rsidP="00EF3662">
      <w:pPr>
        <w:pStyle w:val="aa"/>
        <w:spacing w:after="0"/>
        <w:ind w:firstLine="567"/>
        <w:jc w:val="right"/>
        <w:rPr>
          <w:rFonts w:ascii="GHEA Grapalat" w:hAnsi="GHEA Grapalat" w:cs="Sylfaen"/>
          <w:i/>
          <w:sz w:val="20"/>
          <w:szCs w:val="20"/>
          <w:lang w:val="af-ZA"/>
        </w:rPr>
      </w:pPr>
      <w:r w:rsidRPr="00FB7BAA">
        <w:rPr>
          <w:rFonts w:ascii="GHEA Grapalat" w:hAnsi="GHEA Grapalat" w:cs="Sylfaen"/>
          <w:i/>
          <w:sz w:val="20"/>
          <w:szCs w:val="20"/>
        </w:rPr>
        <w:t>ԱՄՀՀՄԴ</w:t>
      </w:r>
      <w:r w:rsidRPr="00303B57">
        <w:rPr>
          <w:rFonts w:ascii="GHEA Grapalat" w:hAnsi="GHEA Grapalat" w:cs="Sylfaen"/>
          <w:i/>
          <w:sz w:val="20"/>
          <w:szCs w:val="20"/>
          <w:lang w:val="af-ZA"/>
        </w:rPr>
        <w:t>-</w:t>
      </w:r>
      <w:r w:rsidRPr="00FB7BAA">
        <w:rPr>
          <w:rFonts w:ascii="GHEA Grapalat" w:hAnsi="GHEA Grapalat" w:cs="Sylfaen"/>
          <w:i/>
          <w:sz w:val="20"/>
          <w:szCs w:val="20"/>
        </w:rPr>
        <w:t>ԳՀԱՊՁԲ</w:t>
      </w:r>
      <w:r w:rsidRPr="00303B57">
        <w:rPr>
          <w:rFonts w:ascii="GHEA Grapalat" w:hAnsi="GHEA Grapalat" w:cs="Sylfaen"/>
          <w:i/>
          <w:sz w:val="20"/>
          <w:szCs w:val="20"/>
          <w:lang w:val="af-ZA"/>
        </w:rPr>
        <w:t>-22/</w:t>
      </w:r>
      <w:proofErr w:type="gramStart"/>
      <w:r w:rsidR="00644E6E">
        <w:rPr>
          <w:rFonts w:ascii="GHEA Grapalat" w:hAnsi="GHEA Grapalat" w:cs="Sylfaen"/>
          <w:i/>
          <w:sz w:val="20"/>
          <w:szCs w:val="20"/>
          <w:lang w:val="hy-AM"/>
        </w:rPr>
        <w:t>7</w:t>
      </w:r>
      <w:r w:rsidRPr="00771C8C">
        <w:rPr>
          <w:rFonts w:ascii="GHEA Grapalat" w:hAnsi="GHEA Grapalat"/>
          <w:u w:val="single"/>
          <w:lang w:val="af-ZA"/>
        </w:rPr>
        <w:t xml:space="preserve"> </w:t>
      </w:r>
      <w:r w:rsidR="009F18D0" w:rsidRPr="00A71D81">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proofErr w:type="gramEnd"/>
      <w:r w:rsidR="00096865" w:rsidRPr="00A71D81">
        <w:rPr>
          <w:rFonts w:ascii="GHEA Grapalat" w:hAnsi="GHEA Grapalat" w:cs="Times Armenian"/>
          <w:i/>
          <w:sz w:val="20"/>
          <w:szCs w:val="20"/>
          <w:lang w:val="af-ZA"/>
        </w:rPr>
        <w:t xml:space="preserve"> </w:t>
      </w:r>
    </w:p>
    <w:p w14:paraId="175D83D1" w14:textId="5E4AC026" w:rsidR="00096865" w:rsidRPr="00A71D81" w:rsidRDefault="00303B57"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lang w:val="ru-RU"/>
        </w:rPr>
        <w:t>Գնանշման</w:t>
      </w:r>
      <w:proofErr w:type="spellEnd"/>
      <w:r w:rsidRPr="00303B57">
        <w:rPr>
          <w:rFonts w:ascii="GHEA Grapalat" w:hAnsi="GHEA Grapalat" w:cs="Sylfaen"/>
          <w:i/>
          <w:sz w:val="20"/>
          <w:szCs w:val="20"/>
          <w:lang w:val="af-ZA"/>
        </w:rPr>
        <w:t xml:space="preserve"> </w:t>
      </w:r>
      <w:proofErr w:type="spellStart"/>
      <w:r>
        <w:rPr>
          <w:rFonts w:ascii="GHEA Grapalat" w:hAnsi="GHEA Grapalat" w:cs="Sylfaen"/>
          <w:i/>
          <w:sz w:val="20"/>
          <w:szCs w:val="20"/>
          <w:lang w:val="ru-RU"/>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7D0E73FD"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303B57" w:rsidRPr="00303B57">
        <w:rPr>
          <w:rFonts w:ascii="GHEA Grapalat" w:hAnsi="GHEA Grapalat" w:cs="Sylfaen"/>
          <w:i/>
          <w:sz w:val="20"/>
          <w:szCs w:val="20"/>
          <w:lang w:val="af-ZA"/>
        </w:rPr>
        <w:t>22</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proofErr w:type="spellStart"/>
      <w:proofErr w:type="gramStart"/>
      <w:r w:rsidR="00644E6E">
        <w:rPr>
          <w:rFonts w:ascii="GHEA Grapalat" w:hAnsi="GHEA Grapalat" w:cs="Times Armenian"/>
          <w:i/>
          <w:sz w:val="20"/>
          <w:szCs w:val="20"/>
          <w:u w:val="single"/>
        </w:rPr>
        <w:t>Սեպտեմբերի</w:t>
      </w:r>
      <w:proofErr w:type="spellEnd"/>
      <w:r w:rsidR="00644E6E">
        <w:rPr>
          <w:rFonts w:ascii="GHEA Grapalat" w:hAnsi="GHEA Grapalat" w:cs="Times Armenian"/>
          <w:i/>
          <w:sz w:val="20"/>
          <w:szCs w:val="20"/>
          <w:u w:val="single"/>
        </w:rPr>
        <w:t xml:space="preserve"> </w:t>
      </w:r>
      <w:r w:rsidR="00AE6FB1" w:rsidRPr="006B4EBF">
        <w:rPr>
          <w:rFonts w:ascii="GHEA Grapalat" w:hAnsi="GHEA Grapalat" w:cs="Times Armenian"/>
          <w:i/>
          <w:sz w:val="20"/>
          <w:szCs w:val="20"/>
          <w:u w:val="single"/>
          <w:lang w:val="af-ZA"/>
        </w:rPr>
        <w:t xml:space="preserve"> </w:t>
      </w:r>
      <w:r w:rsidR="00644E6E">
        <w:rPr>
          <w:rFonts w:ascii="GHEA Grapalat" w:hAnsi="GHEA Grapalat" w:cs="Times Armenian"/>
          <w:i/>
          <w:sz w:val="20"/>
          <w:szCs w:val="20"/>
          <w:u w:val="single"/>
          <w:lang w:val="af-ZA"/>
        </w:rPr>
        <w:t>07</w:t>
      </w:r>
      <w:proofErr w:type="gramEnd"/>
      <w:r w:rsidR="005C6159" w:rsidRPr="00A71D81">
        <w:rPr>
          <w:rFonts w:ascii="GHEA Grapalat" w:hAnsi="GHEA Grapalat" w:cs="Times Armenian"/>
          <w:i/>
          <w:sz w:val="20"/>
          <w:szCs w:val="20"/>
          <w:u w:val="single"/>
          <w:lang w:val="af-ZA"/>
        </w:rPr>
        <w:t xml:space="preserve"> </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303B57" w:rsidRPr="00303B57">
        <w:rPr>
          <w:rFonts w:ascii="GHEA Grapalat" w:hAnsi="GHEA Grapalat" w:cs="Times Armenian"/>
          <w:i/>
          <w:sz w:val="20"/>
          <w:szCs w:val="20"/>
          <w:u w:val="single"/>
          <w:lang w:val="af-ZA"/>
        </w:rPr>
        <w:t xml:space="preserve">1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4D0782D9" w14:textId="77777777" w:rsidR="00303B57" w:rsidRPr="00771C8C" w:rsidRDefault="00303B57" w:rsidP="00303B57">
      <w:pPr>
        <w:pStyle w:val="a3"/>
        <w:spacing w:line="240" w:lineRule="auto"/>
        <w:ind w:firstLine="0"/>
        <w:jc w:val="center"/>
        <w:rPr>
          <w:rFonts w:ascii="GHEA Grapalat" w:hAnsi="GHEA Grapalat" w:cs="Sylfaen"/>
          <w:b/>
          <w:lang w:val="es-ES"/>
        </w:rPr>
      </w:pPr>
      <w:r w:rsidRPr="00771C8C">
        <w:rPr>
          <w:rFonts w:ascii="GHEA Grapalat" w:hAnsi="GHEA Grapalat"/>
          <w:i w:val="0"/>
          <w:lang w:val="hy-AM"/>
        </w:rPr>
        <w:t>&lt;&lt;ՀՀ ԱՐԱՐԱՏԻ ՄԱՐԶԻ ՀՈՎՏԱՇԱՏԻ ՄԻՋՆԱԿԱՐԳ ԴՊՐՈՑ&gt;&gt; ՊՈԱԿ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558CE72F" w:rsidR="00096865" w:rsidRPr="00303B57" w:rsidRDefault="00303B57" w:rsidP="00303B57">
      <w:pPr>
        <w:pStyle w:val="a3"/>
        <w:spacing w:line="240" w:lineRule="auto"/>
        <w:ind w:firstLine="0"/>
        <w:jc w:val="center"/>
        <w:rPr>
          <w:rFonts w:ascii="GHEA Grapalat" w:hAnsi="GHEA Grapalat" w:cs="Sylfaen"/>
          <w:b/>
          <w:lang w:val="af-ZA"/>
        </w:rPr>
      </w:pPr>
      <w:r w:rsidRPr="00771C8C">
        <w:rPr>
          <w:rFonts w:ascii="GHEA Grapalat" w:hAnsi="GHEA Grapalat"/>
          <w:i w:val="0"/>
          <w:lang w:val="hy-AM"/>
        </w:rPr>
        <w:t>&lt;&lt;ՀՀ ԱՐԱՐԱՏԻ ՄԱՐԶԻ ՀՈՎՏԱՇԱՏԻ ՄԻՋՆԱԿԱՐԳ ԴՊՐՈՑ&gt;&gt; ՊՈԱԿ</w:t>
      </w:r>
      <w:r w:rsidR="002B32D6" w:rsidRPr="00A71D81">
        <w:rPr>
          <w:rFonts w:ascii="GHEA Grapalat" w:hAnsi="GHEA Grapalat" w:cs="Sylfaen"/>
          <w:lang w:val="af-ZA"/>
        </w:rPr>
        <w:t>-</w:t>
      </w:r>
      <w:r w:rsidR="002B32D6" w:rsidRPr="00A71D81">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Pr>
          <w:rFonts w:ascii="GHEA Grapalat" w:hAnsi="GHEA Grapalat" w:cs="Sylfaen"/>
          <w:lang w:val="ru-RU"/>
        </w:rPr>
        <w:t>ՍՆՆԴԱՄԹԵՐՔԻ</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Pr>
          <w:rFonts w:ascii="GHEA Grapalat" w:hAnsi="GHEA Grapalat" w:cs="Sylfaen"/>
          <w:lang w:val="ru-RU"/>
        </w:rPr>
        <w:t>ԳՆԱՆՇՄԱՆ</w:t>
      </w:r>
      <w:r w:rsidRPr="00303B57">
        <w:rPr>
          <w:rFonts w:ascii="GHEA Grapalat" w:hAnsi="GHEA Grapalat" w:cs="Sylfaen"/>
          <w:lang w:val="af-ZA"/>
        </w:rPr>
        <w:t xml:space="preserve"> </w:t>
      </w:r>
      <w:r>
        <w:rPr>
          <w:rFonts w:ascii="GHEA Grapalat" w:hAnsi="GHEA Grapalat" w:cs="Sylfaen"/>
          <w:lang w:val="ru-RU"/>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6510C6F3" w:rsidR="00096865" w:rsidRPr="006873C1" w:rsidRDefault="006873C1" w:rsidP="006873C1">
      <w:pPr>
        <w:ind w:firstLine="567"/>
        <w:rPr>
          <w:rFonts w:ascii="GHEA Grapalat" w:hAnsi="GHEA Grapalat"/>
          <w:b/>
          <w:sz w:val="20"/>
          <w:lang w:val="af-ZA"/>
        </w:rPr>
      </w:pPr>
      <w:r w:rsidRPr="006873C1">
        <w:rPr>
          <w:rFonts w:ascii="GHEA Grapalat" w:hAnsi="GHEA Grapalat"/>
          <w:b/>
          <w:sz w:val="20"/>
          <w:lang w:val="af-ZA"/>
        </w:rPr>
        <w:t>&lt;&lt;ՀՀ ԱՐԱՐԱՏԻ ՄԱՐԶԻ ՀՈՎՏԱՇԱՏԻ ՄԻՋՆԱԿԱՐԳ ԴՊՐՈՑ&gt;&gt; ՊՈԱԿ-Ի</w:t>
      </w:r>
      <w:r w:rsidR="00160AE4" w:rsidRPr="006873C1">
        <w:rPr>
          <w:rFonts w:ascii="GHEA Grapalat" w:hAnsi="GHEA Grapalat"/>
          <w:b/>
          <w:sz w:val="20"/>
          <w:lang w:val="af-ZA"/>
        </w:rPr>
        <w:t xml:space="preserve"> </w:t>
      </w:r>
      <w:r w:rsidR="00160AE4" w:rsidRPr="00A71D81">
        <w:rPr>
          <w:rFonts w:ascii="GHEA Grapalat" w:hAnsi="GHEA Grapalat"/>
          <w:b/>
          <w:sz w:val="20"/>
          <w:lang w:val="af-ZA"/>
        </w:rPr>
        <w:t>ԿԱՐԻՔՆԵՐԻ ՀԱՄԱՐ</w:t>
      </w:r>
      <w:r w:rsidR="00160AE4" w:rsidRPr="006873C1">
        <w:rPr>
          <w:rFonts w:ascii="GHEA Grapalat" w:hAnsi="GHEA Grapalat"/>
          <w:b/>
          <w:sz w:val="20"/>
          <w:lang w:val="af-ZA"/>
        </w:rPr>
        <w:t xml:space="preserve">   </w:t>
      </w:r>
      <w:r w:rsidRPr="006873C1">
        <w:rPr>
          <w:rFonts w:ascii="GHEA Grapalat" w:hAnsi="GHEA Grapalat"/>
          <w:b/>
          <w:sz w:val="20"/>
          <w:lang w:val="af-ZA"/>
        </w:rPr>
        <w:t>ՍՆՆԴԱՄԹԵՐՔ</w:t>
      </w:r>
      <w:r w:rsidR="00160AE4" w:rsidRPr="00A71D81">
        <w:rPr>
          <w:rFonts w:ascii="GHEA Grapalat" w:hAnsi="GHEA Grapalat"/>
          <w:b/>
          <w:sz w:val="20"/>
          <w:lang w:val="af-ZA"/>
        </w:rPr>
        <w:t>Ի</w:t>
      </w:r>
      <w:r w:rsidRPr="006873C1">
        <w:rPr>
          <w:rFonts w:ascii="GHEA Grapalat" w:hAnsi="GHEA Grapalat"/>
          <w:b/>
          <w:sz w:val="20"/>
          <w:lang w:val="af-ZA"/>
        </w:rPr>
        <w:t xml:space="preserve"> </w:t>
      </w:r>
      <w:r w:rsidR="00160AE4" w:rsidRPr="00A71D81">
        <w:rPr>
          <w:rFonts w:ascii="GHEA Grapalat" w:hAnsi="GHEA Grapalat"/>
          <w:b/>
          <w:sz w:val="20"/>
          <w:lang w:val="af-ZA"/>
        </w:rPr>
        <w:t xml:space="preserve">ՁԵՌՔԲԵՐՄԱՆ ՆՊԱՏԱԿՈՎ ՀԱՅՏԱՐԱՐՎԱԾ </w:t>
      </w:r>
      <w:r>
        <w:rPr>
          <w:rFonts w:ascii="GHEA Grapalat" w:hAnsi="GHEA Grapalat"/>
          <w:b/>
          <w:sz w:val="20"/>
          <w:lang w:val="ru-RU"/>
        </w:rPr>
        <w:t>ԳՆԱՆՇՄԱՆ</w:t>
      </w:r>
      <w:r w:rsidRPr="006873C1">
        <w:rPr>
          <w:rFonts w:ascii="GHEA Grapalat" w:hAnsi="GHEA Grapalat"/>
          <w:b/>
          <w:sz w:val="20"/>
          <w:lang w:val="af-ZA"/>
        </w:rPr>
        <w:t xml:space="preserve"> </w:t>
      </w:r>
      <w:r>
        <w:rPr>
          <w:rFonts w:ascii="GHEA Grapalat" w:hAnsi="GHEA Grapalat"/>
          <w:b/>
          <w:sz w:val="20"/>
          <w:lang w:val="ru-RU"/>
        </w:rPr>
        <w:t>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62D5DCD5" w14:textId="4FAD37CF"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A36A0BB"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6873C1">
        <w:rPr>
          <w:rFonts w:ascii="GHEA Grapalat" w:hAnsi="GHEA Grapalat" w:cs="Sylfaen"/>
          <w:b/>
          <w:sz w:val="20"/>
          <w:lang w:val="ru-RU"/>
        </w:rPr>
        <w:t>ԳՆԱՆՇՄԱՆ</w:t>
      </w:r>
      <w:r w:rsidR="006873C1" w:rsidRPr="006447E3">
        <w:rPr>
          <w:rFonts w:ascii="GHEA Grapalat" w:hAnsi="GHEA Grapalat" w:cs="Sylfaen"/>
          <w:b/>
          <w:sz w:val="20"/>
          <w:lang w:val="af-ZA"/>
        </w:rPr>
        <w:t xml:space="preserve"> </w:t>
      </w:r>
      <w:proofErr w:type="gramStart"/>
      <w:r w:rsidR="006873C1">
        <w:rPr>
          <w:rFonts w:ascii="GHEA Grapalat" w:hAnsi="GHEA Grapalat" w:cs="Sylfaen"/>
          <w:b/>
          <w:sz w:val="20"/>
          <w:lang w:val="ru-RU"/>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28E82AA"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D47A79" w:rsidRPr="00FB7BAA">
        <w:rPr>
          <w:rFonts w:ascii="GHEA Grapalat" w:hAnsi="GHEA Grapalat" w:cs="Sylfaen"/>
          <w:i/>
          <w:sz w:val="20"/>
          <w:szCs w:val="20"/>
        </w:rPr>
        <w:t>ԱՄՀՀՄԴ</w:t>
      </w:r>
      <w:r w:rsidR="00D47A79" w:rsidRPr="00303B57">
        <w:rPr>
          <w:rFonts w:ascii="GHEA Grapalat" w:hAnsi="GHEA Grapalat" w:cs="Sylfaen"/>
          <w:i/>
          <w:sz w:val="20"/>
          <w:szCs w:val="20"/>
          <w:lang w:val="af-ZA"/>
        </w:rPr>
        <w:t>-</w:t>
      </w:r>
      <w:r w:rsidR="00D47A79" w:rsidRPr="00FB7BAA">
        <w:rPr>
          <w:rFonts w:ascii="GHEA Grapalat" w:hAnsi="GHEA Grapalat" w:cs="Sylfaen"/>
          <w:i/>
          <w:sz w:val="20"/>
          <w:szCs w:val="20"/>
        </w:rPr>
        <w:t>ԳՀԱՊՁԲ</w:t>
      </w:r>
      <w:r w:rsidR="00D47A79" w:rsidRPr="00303B57">
        <w:rPr>
          <w:rFonts w:ascii="GHEA Grapalat" w:hAnsi="GHEA Grapalat" w:cs="Sylfaen"/>
          <w:i/>
          <w:sz w:val="20"/>
          <w:szCs w:val="20"/>
          <w:lang w:val="af-ZA"/>
        </w:rPr>
        <w:t>-22/</w:t>
      </w:r>
      <w:r w:rsidR="00644E6E">
        <w:rPr>
          <w:rFonts w:ascii="GHEA Grapalat" w:hAnsi="GHEA Grapalat" w:cs="Sylfaen"/>
          <w:i/>
          <w:sz w:val="20"/>
          <w:szCs w:val="20"/>
          <w:lang w:val="af-ZA"/>
        </w:rPr>
        <w:t>7</w:t>
      </w:r>
      <w:r w:rsidR="00B6391F" w:rsidRPr="00B6391F">
        <w:rPr>
          <w:rFonts w:ascii="GHEA Grapalat" w:hAnsi="GHEA Grapalat"/>
          <w:u w:val="single"/>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F346F9">
        <w:rPr>
          <w:rFonts w:ascii="GHEA Grapalat" w:hAnsi="GHEA Grapalat" w:cs="Times Armenian"/>
          <w:sz w:val="20"/>
          <w:lang w:val="ru-RU"/>
        </w:rPr>
        <w:t>գնանշման</w:t>
      </w:r>
      <w:proofErr w:type="spellEnd"/>
      <w:r w:rsidR="00F346F9" w:rsidRPr="00F346F9">
        <w:rPr>
          <w:rFonts w:ascii="GHEA Grapalat" w:hAnsi="GHEA Grapalat" w:cs="Times Armenian"/>
          <w:sz w:val="20"/>
          <w:lang w:val="af-ZA"/>
        </w:rPr>
        <w:t xml:space="preserve"> </w:t>
      </w:r>
      <w:proofErr w:type="spellStart"/>
      <w:r w:rsidR="00F346F9">
        <w:rPr>
          <w:rFonts w:ascii="GHEA Grapalat" w:hAnsi="GHEA Grapalat" w:cs="Times Armenian"/>
          <w:sz w:val="20"/>
          <w:lang w:val="ru-RU"/>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456312F9"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B6391F" w:rsidRPr="006873C1">
        <w:rPr>
          <w:rFonts w:ascii="GHEA Grapalat" w:hAnsi="GHEA Grapalat"/>
          <w:b/>
          <w:sz w:val="20"/>
          <w:lang w:val="af-ZA"/>
        </w:rPr>
        <w:t>&lt;&lt;ՀՀ ԱՐԱՐԱՏԻ ՄԱՐԶԻ ՀՈՎՏԱՇԱՏԻ ՄԻՋՆԱԿԱՐԳ ԴՊՐՈՑ&gt;&gt; ՊՈԱԿ-</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19216E5B"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B6391F">
        <w:rPr>
          <w:rFonts w:ascii="GHEA Grapalat" w:hAnsi="GHEA Grapalat"/>
        </w:rPr>
        <w:t>darbinyanchristina@gmail.com</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9DFA3CC"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E2199B" w:rsidRPr="006873C1">
        <w:rPr>
          <w:rFonts w:ascii="GHEA Grapalat" w:hAnsi="GHEA Grapalat"/>
          <w:b/>
          <w:i w:val="0"/>
          <w:lang w:val="af-ZA"/>
        </w:rPr>
        <w:t>&lt;</w:t>
      </w:r>
      <w:proofErr w:type="gramEnd"/>
      <w:r w:rsidR="00E2199B" w:rsidRPr="006873C1">
        <w:rPr>
          <w:rFonts w:ascii="GHEA Grapalat" w:hAnsi="GHEA Grapalat"/>
          <w:b/>
          <w:i w:val="0"/>
          <w:lang w:val="af-ZA"/>
        </w:rPr>
        <w:t>&lt;ՀՀ ԱՐԱՐԱՏԻ ՄԱՐԶԻ ՀՈՎՏԱՇԱՏԻ ՄԻՋՆԱԿԱՐԳ ԴՊՐՈՑ&gt;&gt; ՊՈԱԿ</w:t>
      </w:r>
      <w:r w:rsidR="00E2199B" w:rsidRPr="006873C1">
        <w:rPr>
          <w:rFonts w:ascii="GHEA Grapalat" w:hAnsi="GHEA Grapalat"/>
          <w:b/>
          <w:lang w:val="af-ZA"/>
        </w:rPr>
        <w:t>-</w:t>
      </w:r>
      <w:r w:rsidR="00E2199B" w:rsidRPr="00A71D81">
        <w:rPr>
          <w:rFonts w:ascii="GHEA Grapalat" w:hAnsi="GHEA Grapalat"/>
        </w:rPr>
        <w:t>ի</w:t>
      </w:r>
      <w:r w:rsidR="00E2199B" w:rsidRPr="00A71D81">
        <w:rPr>
          <w:rFonts w:ascii="GHEA Grapalat" w:hAnsi="GHEA Grapalat" w:cs="Sylfaen"/>
          <w:i w:val="0"/>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proofErr w:type="spellStart"/>
      <w:r w:rsidR="00E2199B" w:rsidRPr="00E2199B">
        <w:rPr>
          <w:rFonts w:ascii="GHEA Grapalat" w:hAnsi="GHEA Grapalat" w:cs="Sylfaen"/>
          <w:i w:val="0"/>
          <w:lang w:val="ru-RU"/>
        </w:rPr>
        <w:t>սննդամթերքի</w:t>
      </w:r>
      <w:proofErr w:type="spellEnd"/>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E2199B" w:rsidRPr="00E2199B">
        <w:rPr>
          <w:rFonts w:ascii="GHEA Grapalat" w:hAnsi="GHEA Grapalat"/>
          <w:i w:val="0"/>
          <w:lang w:val="en-US"/>
        </w:rPr>
        <w:t>1-</w:t>
      </w:r>
      <w:r w:rsidR="00644E6E">
        <w:rPr>
          <w:rFonts w:ascii="GHEA Grapalat" w:hAnsi="GHEA Grapalat"/>
          <w:i w:val="0"/>
          <w:lang w:val="en-US"/>
        </w:rPr>
        <w:t>6</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456DAC">
        <w:trPr>
          <w:trHeight w:val="586"/>
        </w:trPr>
        <w:tc>
          <w:tcPr>
            <w:tcW w:w="1305"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14"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456DAC" w:rsidRPr="000C7E3B" w14:paraId="69B811A7" w14:textId="77777777" w:rsidTr="00AC3F1B">
        <w:tc>
          <w:tcPr>
            <w:tcW w:w="1305" w:type="dxa"/>
            <w:vAlign w:val="center"/>
          </w:tcPr>
          <w:p w14:paraId="6D70B21A" w14:textId="77777777" w:rsidR="00456DAC" w:rsidRPr="00A71D81" w:rsidRDefault="00456DAC" w:rsidP="00456DAC">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814" w:type="dxa"/>
          </w:tcPr>
          <w:p w14:paraId="176D7CD8" w14:textId="3EDACE1B" w:rsidR="00456DAC" w:rsidRPr="00625BB2" w:rsidRDefault="00456DAC" w:rsidP="00456DAC">
            <w:pPr>
              <w:pStyle w:val="23"/>
              <w:spacing w:line="240" w:lineRule="auto"/>
              <w:ind w:firstLine="0"/>
              <w:jc w:val="center"/>
              <w:rPr>
                <w:rFonts w:ascii="GHEA Grapalat" w:hAnsi="GHEA Grapalat"/>
                <w:sz w:val="16"/>
                <w:lang w:val="ru-RU"/>
              </w:rPr>
            </w:pPr>
            <w:r w:rsidRPr="004A1FDD">
              <w:t>69</w:t>
            </w:r>
            <w:r>
              <w:t xml:space="preserve"> </w:t>
            </w:r>
            <w:r w:rsidRPr="004A1FDD">
              <w:t>300</w:t>
            </w:r>
          </w:p>
        </w:tc>
        <w:tc>
          <w:tcPr>
            <w:tcW w:w="7231" w:type="dxa"/>
            <w:vAlign w:val="center"/>
          </w:tcPr>
          <w:p w14:paraId="5E5B2570" w14:textId="27BEDF52" w:rsidR="00456DAC" w:rsidRPr="003E1E91" w:rsidRDefault="00456DAC" w:rsidP="00456DAC">
            <w:pPr>
              <w:pStyle w:val="23"/>
              <w:spacing w:line="240" w:lineRule="auto"/>
              <w:ind w:firstLine="0"/>
              <w:jc w:val="left"/>
              <w:rPr>
                <w:rFonts w:ascii="GHEA Grapalat" w:hAnsi="GHEA Grapalat"/>
              </w:rPr>
            </w:pPr>
            <w:r w:rsidRPr="00E95D2B">
              <w:rPr>
                <w:rFonts w:ascii="Sylfaen" w:hAnsi="Sylfaen" w:cs="Calibri"/>
                <w:color w:val="000000"/>
                <w:sz w:val="16"/>
                <w:szCs w:val="16"/>
              </w:rPr>
              <w:t>Խնձոր</w:t>
            </w:r>
            <w:r>
              <w:rPr>
                <w:rFonts w:ascii="Sylfaen" w:hAnsi="Sylfaen" w:cs="Calibri"/>
                <w:color w:val="000000"/>
                <w:sz w:val="16"/>
                <w:szCs w:val="16"/>
              </w:rPr>
              <w:t xml:space="preserve"> </w:t>
            </w:r>
            <w:r>
              <w:rPr>
                <w:rFonts w:ascii="Sylfaen" w:hAnsi="Sylfaen" w:cs="Calibri"/>
                <w:color w:val="000000"/>
                <w:sz w:val="16"/>
                <w:szCs w:val="16"/>
                <w:lang w:val="hy-AM"/>
              </w:rPr>
              <w:t>միջին չափսի</w:t>
            </w:r>
          </w:p>
        </w:tc>
      </w:tr>
      <w:tr w:rsidR="00456DAC" w:rsidRPr="000C7E3B" w14:paraId="362288B0" w14:textId="77777777" w:rsidTr="00AC3F1B">
        <w:tc>
          <w:tcPr>
            <w:tcW w:w="1305" w:type="dxa"/>
            <w:vAlign w:val="center"/>
          </w:tcPr>
          <w:p w14:paraId="558A16F2" w14:textId="77777777" w:rsidR="00456DAC" w:rsidRPr="00A71D81" w:rsidRDefault="00456DAC" w:rsidP="00456DAC">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814" w:type="dxa"/>
          </w:tcPr>
          <w:p w14:paraId="2D9F359B" w14:textId="6B21C4B6" w:rsidR="00456DAC" w:rsidRPr="00625BB2" w:rsidRDefault="00456DAC" w:rsidP="00456DAC">
            <w:pPr>
              <w:pStyle w:val="23"/>
              <w:spacing w:line="240" w:lineRule="auto"/>
              <w:ind w:firstLine="0"/>
              <w:jc w:val="center"/>
              <w:rPr>
                <w:rFonts w:ascii="GHEA Grapalat" w:hAnsi="GHEA Grapalat"/>
                <w:sz w:val="16"/>
                <w:lang w:val="ru-RU"/>
              </w:rPr>
            </w:pPr>
            <w:r w:rsidRPr="004A1FDD">
              <w:t>324</w:t>
            </w:r>
            <w:r>
              <w:t xml:space="preserve"> </w:t>
            </w:r>
            <w:r w:rsidRPr="004A1FDD">
              <w:t>100</w:t>
            </w:r>
          </w:p>
        </w:tc>
        <w:tc>
          <w:tcPr>
            <w:tcW w:w="7231" w:type="dxa"/>
            <w:vAlign w:val="center"/>
          </w:tcPr>
          <w:p w14:paraId="4FD8402B" w14:textId="2D27151D" w:rsidR="00456DAC" w:rsidRPr="00A71D81" w:rsidRDefault="00456DAC" w:rsidP="00456DAC">
            <w:pPr>
              <w:pStyle w:val="23"/>
              <w:spacing w:line="240" w:lineRule="auto"/>
              <w:ind w:firstLine="0"/>
              <w:jc w:val="left"/>
              <w:rPr>
                <w:rFonts w:ascii="GHEA Grapalat" w:hAnsi="GHEA Grapalat"/>
              </w:rPr>
            </w:pPr>
            <w:r>
              <w:rPr>
                <w:rFonts w:ascii="Sylfaen" w:hAnsi="Sylfaen" w:cs="Calibri"/>
                <w:color w:val="000000"/>
                <w:sz w:val="16"/>
                <w:szCs w:val="16"/>
                <w:lang w:val="hy-AM"/>
              </w:rPr>
              <w:t>Բուլկիներ</w:t>
            </w:r>
          </w:p>
        </w:tc>
      </w:tr>
      <w:tr w:rsidR="00456DAC" w:rsidRPr="00A71D81" w14:paraId="7D258361" w14:textId="77777777" w:rsidTr="00AC3F1B">
        <w:tc>
          <w:tcPr>
            <w:tcW w:w="1305" w:type="dxa"/>
            <w:vAlign w:val="center"/>
          </w:tcPr>
          <w:p w14:paraId="65E2A452" w14:textId="4EF88D25" w:rsidR="00456DAC" w:rsidRPr="00A71D81" w:rsidRDefault="00456DAC" w:rsidP="00456DAC">
            <w:pPr>
              <w:pStyle w:val="23"/>
              <w:spacing w:line="240" w:lineRule="auto"/>
              <w:ind w:firstLine="0"/>
              <w:jc w:val="center"/>
              <w:rPr>
                <w:rFonts w:ascii="GHEA Grapalat" w:hAnsi="GHEA Grapalat"/>
              </w:rPr>
            </w:pPr>
            <w:r>
              <w:rPr>
                <w:rFonts w:ascii="GHEA Grapalat" w:hAnsi="GHEA Grapalat"/>
              </w:rPr>
              <w:t>3</w:t>
            </w:r>
          </w:p>
        </w:tc>
        <w:tc>
          <w:tcPr>
            <w:tcW w:w="1814" w:type="dxa"/>
          </w:tcPr>
          <w:p w14:paraId="42C6DC91" w14:textId="09847155" w:rsidR="00456DAC" w:rsidRPr="00625BB2" w:rsidRDefault="00456DAC" w:rsidP="00456DAC">
            <w:pPr>
              <w:pStyle w:val="23"/>
              <w:spacing w:line="240" w:lineRule="auto"/>
              <w:ind w:firstLine="0"/>
              <w:jc w:val="center"/>
              <w:rPr>
                <w:rFonts w:ascii="GHEA Grapalat" w:hAnsi="GHEA Grapalat"/>
                <w:lang w:val="ru-RU"/>
              </w:rPr>
            </w:pPr>
            <w:r w:rsidRPr="004A1FDD">
              <w:t>486</w:t>
            </w:r>
            <w:r>
              <w:t xml:space="preserve"> </w:t>
            </w:r>
            <w:r w:rsidRPr="004A1FDD">
              <w:t>080</w:t>
            </w:r>
          </w:p>
        </w:tc>
        <w:tc>
          <w:tcPr>
            <w:tcW w:w="7231" w:type="dxa"/>
            <w:vAlign w:val="center"/>
          </w:tcPr>
          <w:p w14:paraId="62088D67" w14:textId="737603E5" w:rsidR="00456DAC" w:rsidRPr="00A71D81" w:rsidRDefault="00456DAC" w:rsidP="00456DAC">
            <w:pPr>
              <w:pStyle w:val="23"/>
              <w:spacing w:line="240" w:lineRule="auto"/>
              <w:ind w:firstLine="0"/>
              <w:jc w:val="left"/>
              <w:rPr>
                <w:rFonts w:ascii="GHEA Grapalat" w:hAnsi="GHEA Grapalat"/>
              </w:rPr>
            </w:pPr>
            <w:r>
              <w:rPr>
                <w:rFonts w:ascii="Sylfaen" w:hAnsi="Sylfaen" w:cs="Calibri"/>
                <w:color w:val="000000"/>
                <w:sz w:val="16"/>
                <w:szCs w:val="16"/>
                <w:lang w:val="hy-AM"/>
              </w:rPr>
              <w:t>Համային հավելումներով յոգուրտ</w:t>
            </w:r>
          </w:p>
        </w:tc>
      </w:tr>
      <w:tr w:rsidR="00456DAC" w:rsidRPr="00A71D81" w14:paraId="329724EF" w14:textId="77777777" w:rsidTr="00625BB2">
        <w:tc>
          <w:tcPr>
            <w:tcW w:w="1305" w:type="dxa"/>
            <w:vAlign w:val="center"/>
          </w:tcPr>
          <w:p w14:paraId="76BCA438" w14:textId="304B943E" w:rsidR="00456DAC" w:rsidRPr="00A71D81" w:rsidRDefault="00456DAC" w:rsidP="00456DAC">
            <w:pPr>
              <w:pStyle w:val="23"/>
              <w:spacing w:line="240" w:lineRule="auto"/>
              <w:ind w:firstLine="0"/>
              <w:jc w:val="center"/>
              <w:rPr>
                <w:rFonts w:ascii="GHEA Grapalat" w:hAnsi="GHEA Grapalat"/>
              </w:rPr>
            </w:pPr>
            <w:r>
              <w:rPr>
                <w:rFonts w:ascii="GHEA Grapalat" w:hAnsi="GHEA Grapalat"/>
              </w:rPr>
              <w:t>4</w:t>
            </w:r>
          </w:p>
        </w:tc>
        <w:tc>
          <w:tcPr>
            <w:tcW w:w="1814" w:type="dxa"/>
          </w:tcPr>
          <w:p w14:paraId="3DF4F03B" w14:textId="38FC7D0E" w:rsidR="00456DAC" w:rsidRPr="00625BB2" w:rsidRDefault="00456DAC" w:rsidP="00456DAC">
            <w:pPr>
              <w:pStyle w:val="23"/>
              <w:spacing w:line="240" w:lineRule="auto"/>
              <w:ind w:firstLine="0"/>
              <w:jc w:val="center"/>
              <w:rPr>
                <w:rFonts w:ascii="GHEA Grapalat" w:hAnsi="GHEA Grapalat"/>
                <w:lang w:val="ru-RU"/>
              </w:rPr>
            </w:pPr>
            <w:r w:rsidRPr="004A1FDD">
              <w:t>365</w:t>
            </w:r>
            <w:r>
              <w:t xml:space="preserve"> </w:t>
            </w:r>
            <w:r w:rsidRPr="004A1FDD">
              <w:t>770</w:t>
            </w:r>
          </w:p>
        </w:tc>
        <w:tc>
          <w:tcPr>
            <w:tcW w:w="7231" w:type="dxa"/>
          </w:tcPr>
          <w:p w14:paraId="78B0D2E2" w14:textId="03579D4A" w:rsidR="00456DAC" w:rsidRPr="00A71D81" w:rsidRDefault="00456DAC" w:rsidP="00456DAC">
            <w:pPr>
              <w:pStyle w:val="23"/>
              <w:spacing w:line="240" w:lineRule="auto"/>
              <w:ind w:firstLine="0"/>
              <w:jc w:val="left"/>
              <w:rPr>
                <w:rFonts w:ascii="GHEA Grapalat" w:hAnsi="GHEA Grapalat"/>
              </w:rPr>
            </w:pPr>
            <w:r w:rsidRPr="004F11D1">
              <w:rPr>
                <w:rFonts w:ascii="Sylfaen" w:hAnsi="Sylfaen" w:cs="Calibri"/>
                <w:color w:val="000000"/>
                <w:sz w:val="16"/>
                <w:szCs w:val="16"/>
                <w:lang w:val="hy-AM"/>
              </w:rPr>
              <w:t>Բանան</w:t>
            </w:r>
          </w:p>
        </w:tc>
      </w:tr>
      <w:tr w:rsidR="00456DAC" w:rsidRPr="006447E3" w14:paraId="63C881AD" w14:textId="77777777" w:rsidTr="00625BB2">
        <w:tc>
          <w:tcPr>
            <w:tcW w:w="1305" w:type="dxa"/>
            <w:vAlign w:val="center"/>
          </w:tcPr>
          <w:p w14:paraId="69BA0661" w14:textId="42751074" w:rsidR="00456DAC" w:rsidRDefault="00456DAC" w:rsidP="00456DAC">
            <w:pPr>
              <w:pStyle w:val="23"/>
              <w:spacing w:line="240" w:lineRule="auto"/>
              <w:ind w:firstLine="0"/>
              <w:jc w:val="center"/>
              <w:rPr>
                <w:rFonts w:ascii="GHEA Grapalat" w:hAnsi="GHEA Grapalat"/>
              </w:rPr>
            </w:pPr>
            <w:r>
              <w:rPr>
                <w:rFonts w:ascii="GHEA Grapalat" w:hAnsi="GHEA Grapalat"/>
              </w:rPr>
              <w:t>5</w:t>
            </w:r>
          </w:p>
        </w:tc>
        <w:tc>
          <w:tcPr>
            <w:tcW w:w="1814" w:type="dxa"/>
          </w:tcPr>
          <w:p w14:paraId="20939EB7" w14:textId="49565E3F" w:rsidR="00456DAC" w:rsidRPr="00625BB2" w:rsidRDefault="00456DAC" w:rsidP="00456DAC">
            <w:pPr>
              <w:pStyle w:val="23"/>
              <w:spacing w:line="240" w:lineRule="auto"/>
              <w:ind w:firstLine="0"/>
              <w:jc w:val="center"/>
              <w:rPr>
                <w:rFonts w:ascii="GHEA Grapalat" w:hAnsi="GHEA Grapalat"/>
                <w:lang w:val="ru-RU"/>
              </w:rPr>
            </w:pPr>
            <w:r w:rsidRPr="004A1FDD">
              <w:t>189</w:t>
            </w:r>
            <w:r>
              <w:t xml:space="preserve"> </w:t>
            </w:r>
            <w:r w:rsidRPr="004A1FDD">
              <w:t>750</w:t>
            </w:r>
          </w:p>
        </w:tc>
        <w:tc>
          <w:tcPr>
            <w:tcW w:w="7231" w:type="dxa"/>
          </w:tcPr>
          <w:p w14:paraId="5A3CA666" w14:textId="2743EA29" w:rsidR="00456DAC" w:rsidRPr="00A71D81" w:rsidRDefault="00456DAC" w:rsidP="00456DAC">
            <w:pPr>
              <w:pStyle w:val="23"/>
              <w:spacing w:line="240" w:lineRule="auto"/>
              <w:ind w:firstLine="0"/>
              <w:jc w:val="left"/>
              <w:rPr>
                <w:rFonts w:ascii="GHEA Grapalat" w:hAnsi="GHEA Grapalat"/>
              </w:rPr>
            </w:pPr>
            <w:r w:rsidRPr="00D3243E">
              <w:rPr>
                <w:rFonts w:ascii="Sylfaen" w:hAnsi="Sylfaen" w:cs="Calibri"/>
                <w:color w:val="000000"/>
                <w:sz w:val="16"/>
                <w:szCs w:val="16"/>
                <w:lang w:val="hy-AM"/>
              </w:rPr>
              <w:t>թխվածքաբլիթներ</w:t>
            </w:r>
          </w:p>
        </w:tc>
      </w:tr>
      <w:tr w:rsidR="00456DAC" w:rsidRPr="006447E3" w14:paraId="097DB847" w14:textId="77777777" w:rsidTr="00625BB2">
        <w:tc>
          <w:tcPr>
            <w:tcW w:w="1305" w:type="dxa"/>
            <w:vAlign w:val="center"/>
          </w:tcPr>
          <w:p w14:paraId="57F8F40B" w14:textId="7EABF6B4" w:rsidR="00456DAC" w:rsidRPr="00644E6E" w:rsidRDefault="00456DAC" w:rsidP="00456DAC">
            <w:pPr>
              <w:pStyle w:val="23"/>
              <w:spacing w:line="240" w:lineRule="auto"/>
              <w:ind w:firstLine="0"/>
              <w:jc w:val="center"/>
              <w:rPr>
                <w:rFonts w:ascii="GHEA Grapalat" w:hAnsi="GHEA Grapalat"/>
                <w:lang w:val="en-US"/>
              </w:rPr>
            </w:pPr>
            <w:r>
              <w:rPr>
                <w:rFonts w:ascii="GHEA Grapalat" w:hAnsi="GHEA Grapalat"/>
                <w:lang w:val="en-US"/>
              </w:rPr>
              <w:t>6</w:t>
            </w:r>
          </w:p>
        </w:tc>
        <w:tc>
          <w:tcPr>
            <w:tcW w:w="1814" w:type="dxa"/>
          </w:tcPr>
          <w:p w14:paraId="04B741BC" w14:textId="116A80C3" w:rsidR="00456DAC" w:rsidRPr="00625BB2" w:rsidRDefault="00456DAC" w:rsidP="00456DAC">
            <w:pPr>
              <w:pStyle w:val="23"/>
              <w:spacing w:line="240" w:lineRule="auto"/>
              <w:ind w:firstLine="0"/>
              <w:jc w:val="center"/>
              <w:rPr>
                <w:rFonts w:asciiTheme="minorHAnsi" w:hAnsiTheme="minorHAnsi"/>
                <w:lang w:val="ru-RU"/>
              </w:rPr>
            </w:pPr>
            <w:r w:rsidRPr="004A1FDD">
              <w:t>312</w:t>
            </w:r>
            <w:r>
              <w:t xml:space="preserve"> </w:t>
            </w:r>
            <w:r w:rsidRPr="004A1FDD">
              <w:t>000</w:t>
            </w:r>
          </w:p>
        </w:tc>
        <w:tc>
          <w:tcPr>
            <w:tcW w:w="7231" w:type="dxa"/>
          </w:tcPr>
          <w:p w14:paraId="056186D1" w14:textId="737AF09F" w:rsidR="00456DAC" w:rsidRPr="003E1E91" w:rsidRDefault="00456DAC" w:rsidP="00456DAC">
            <w:pPr>
              <w:pStyle w:val="23"/>
              <w:spacing w:line="240" w:lineRule="auto"/>
              <w:ind w:firstLine="0"/>
              <w:jc w:val="left"/>
              <w:rPr>
                <w:rFonts w:ascii="GHEA Grapalat" w:hAnsi="GHEA Grapalat"/>
              </w:rPr>
            </w:pPr>
            <w:r w:rsidRPr="00D3243E">
              <w:rPr>
                <w:rFonts w:ascii="Sylfaen" w:hAnsi="Sylfaen" w:cs="Calibri"/>
                <w:color w:val="000000"/>
                <w:sz w:val="16"/>
                <w:szCs w:val="16"/>
                <w:lang w:val="hy-AM"/>
              </w:rPr>
              <w:t>մածուն</w:t>
            </w:r>
          </w:p>
        </w:tc>
      </w:tr>
    </w:tbl>
    <w:p w14:paraId="232E0DB6" w14:textId="77777777" w:rsidR="00096865" w:rsidRPr="00A71D81"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2F38C04" w14:textId="77777777" w:rsidR="00096865" w:rsidRPr="00A71D81" w:rsidRDefault="00096865" w:rsidP="00EF3662">
      <w:pPr>
        <w:ind w:firstLine="567"/>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lastRenderedPageBreak/>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443DDCEE" w14:textId="77777777"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EA4B24" w:rsidRPr="00A71D81">
        <w:rPr>
          <w:rFonts w:ascii="GHEA Grapalat" w:hAnsi="GHEA Grapalat"/>
          <w:color w:val="000000"/>
          <w:sz w:val="20"/>
          <w:szCs w:val="20"/>
          <w:lang w:val="hy-AM"/>
        </w:rPr>
        <w:t>15 տոկոսի</w:t>
      </w:r>
      <w:r w:rsidR="00EA4B24" w:rsidRPr="00A71D81">
        <w:rPr>
          <w:rStyle w:val="af6"/>
          <w:rFonts w:ascii="GHEA Grapalat" w:hAnsi="GHEA Grapalat" w:cs="Arial"/>
          <w:sz w:val="20"/>
          <w:lang w:val="hy-AM"/>
        </w:rPr>
        <w:footnoteReference w:id="1"/>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00000">
        <w:fldChar w:fldCharType="begin"/>
      </w:r>
      <w:r w:rsidR="00000000" w:rsidRPr="000058D3">
        <w:rPr>
          <w:lang w:val="hy-AM"/>
        </w:rPr>
        <w:instrText xml:space="preserve"> HYPERLINK "https://ru.wikipedia.org/wiki/Standard_%26_Poor%E2%80%99s" \t "_blank" </w:instrText>
      </w:r>
      <w:r w:rsidR="00000000">
        <w:fldChar w:fldCharType="separate"/>
      </w:r>
      <w:r w:rsidR="00EA4B24" w:rsidRPr="00A71D81">
        <w:rPr>
          <w:rFonts w:ascii="GHEA Grapalat" w:hAnsi="GHEA Grapalat"/>
          <w:color w:val="000000"/>
          <w:sz w:val="20"/>
          <w:szCs w:val="20"/>
          <w:lang w:val="hy-AM"/>
        </w:rPr>
        <w:t>Standard &amp; Poor’s</w:t>
      </w:r>
      <w:r w:rsidR="00000000">
        <w:rPr>
          <w:rFonts w:ascii="GHEA Grapalat" w:hAnsi="GHEA Grapalat"/>
          <w:color w:val="000000"/>
          <w:sz w:val="20"/>
          <w:szCs w:val="20"/>
          <w:lang w:val="hy-AM"/>
        </w:rPr>
        <w:fldChar w:fldCharType="end"/>
      </w:r>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EA4B24"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4B7B3027" w14:textId="77777777" w:rsidR="00B051BE" w:rsidRPr="00A71D81" w:rsidRDefault="00B051BE" w:rsidP="00EF3662">
      <w:pPr>
        <w:ind w:firstLine="567"/>
        <w:jc w:val="both"/>
        <w:rPr>
          <w:rFonts w:ascii="GHEA Grapalat" w:hAnsi="GHEA Grapalat"/>
          <w:b/>
          <w:sz w:val="20"/>
          <w:lang w:val="af-ZA"/>
        </w:rPr>
      </w:pPr>
    </w:p>
    <w:p w14:paraId="4FF32D52" w14:textId="77777777" w:rsidR="00581DC3" w:rsidRPr="00A71D81" w:rsidRDefault="00581DC3" w:rsidP="00EF3662">
      <w:pPr>
        <w:ind w:firstLine="567"/>
        <w:jc w:val="both"/>
        <w:rPr>
          <w:rFonts w:ascii="GHEA Grapalat" w:hAnsi="GHEA Grapalat"/>
          <w:b/>
          <w:sz w:val="20"/>
          <w:lang w:val="af-ZA"/>
        </w:rPr>
      </w:pPr>
    </w:p>
    <w:p w14:paraId="3F1E84DF" w14:textId="77777777" w:rsidR="00581DC3" w:rsidRPr="00A71D81" w:rsidRDefault="00581DC3"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77777777"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E9A3AC2"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1A4BAC" w:rsidRPr="001A4BAC">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49DC27CB"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1A4BAC" w:rsidRPr="001A4BAC">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1A4BAC" w:rsidRPr="001A4BAC">
        <w:rPr>
          <w:rFonts w:ascii="GHEA Grapalat" w:hAnsi="GHEA Grapalat" w:cs="Sylfaen"/>
          <w:sz w:val="24"/>
          <w:szCs w:val="24"/>
          <w:lang w:val="hy-AM"/>
        </w:rPr>
        <w:t>10</w:t>
      </w:r>
      <w:r w:rsidR="001A4BAC" w:rsidRPr="001A4BAC">
        <w:rPr>
          <w:rFonts w:ascii="GHEA Grapalat" w:hAnsi="GHEA Grapalat" w:cs="Sylfaen"/>
          <w:sz w:val="24"/>
          <w:szCs w:val="24"/>
          <w:vertAlign w:val="superscript"/>
          <w:lang w:val="hy-AM"/>
        </w:rPr>
        <w:t>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044955" w:rsidRPr="00771C8C">
        <w:rPr>
          <w:rFonts w:ascii="GHEA Grapalat" w:hAnsi="GHEA Grapalat"/>
          <w:lang w:val="hy-AM" w:eastAsia="ru-RU"/>
        </w:rPr>
        <w:t>Արարատի մարզ, գ․ Հովտաշատ Բաղրամյան 96</w:t>
      </w:r>
      <w:r w:rsidR="00044955" w:rsidRPr="00771C8C">
        <w:rPr>
          <w:rFonts w:ascii="GHEA Grapalat" w:hAnsi="GHEA Grapalat"/>
        </w:rPr>
        <w:t xml:space="preserve"> հասցեում</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02CB544E"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044955" w:rsidRPr="00044955">
        <w:rPr>
          <w:rFonts w:ascii="GHEA Grapalat" w:hAnsi="GHEA Grapalat" w:cs="Sylfaen"/>
          <w:szCs w:val="24"/>
          <w:lang w:val="hy-AM"/>
        </w:rPr>
        <w:t>Քրիստինե Դարբինյանին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14:paraId="45C97672"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77777777"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006265F4" w:rsidRPr="00A71D81">
        <w:rPr>
          <w:rFonts w:ascii="GHEA Grapalat" w:hAnsi="GHEA Grapalat" w:cs="Sylfaen"/>
          <w:sz w:val="20"/>
          <w:szCs w:val="24"/>
          <w:lang w:val="hy-AM" w:eastAsia="en-US"/>
        </w:rPr>
        <w:t>.</w:t>
      </w:r>
      <w:r w:rsidR="006265F4" w:rsidRPr="00A71D81">
        <w:rPr>
          <w:rFonts w:ascii="GHEA Grapalat" w:hAnsi="GHEA Grapalat" w:cs="Sylfaen"/>
          <w:sz w:val="20"/>
          <w:szCs w:val="24"/>
          <w:vertAlign w:val="superscript"/>
          <w:lang w:val="hy-AM" w:eastAsia="en-US"/>
        </w:rPr>
        <w:t>7</w:t>
      </w:r>
      <w:r w:rsidR="003850A0" w:rsidRPr="00A71D81">
        <w:rPr>
          <w:rStyle w:val="af6"/>
          <w:rFonts w:ascii="GHEA Grapalat" w:hAnsi="GHEA Grapalat" w:cs="Sylfaen"/>
          <w:color w:val="FFFFFF"/>
          <w:sz w:val="20"/>
          <w:szCs w:val="24"/>
          <w:lang w:val="hy-AM" w:eastAsia="en-US"/>
        </w:rPr>
        <w:footnoteReference w:id="2"/>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4C1D5939"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0DC1803B" w14:textId="77777777" w:rsidR="00096865" w:rsidRPr="006D2E03" w:rsidRDefault="00041323" w:rsidP="00EF3662">
      <w:pPr>
        <w:ind w:firstLine="567"/>
        <w:jc w:val="center"/>
        <w:rPr>
          <w:rFonts w:ascii="GHEA Grapalat" w:hAnsi="GHEA Grapalat"/>
          <w:b/>
          <w:sz w:val="20"/>
          <w:lang w:val="af-ZA"/>
        </w:rPr>
      </w:pPr>
      <w:r w:rsidRPr="00A71D81">
        <w:rPr>
          <w:rFonts w:ascii="GHEA Grapalat" w:hAnsi="GHEA Grapalat"/>
          <w:b/>
          <w:sz w:val="20"/>
          <w:lang w:val="af-ZA"/>
        </w:rPr>
        <w:br w:type="page"/>
      </w:r>
      <w:r w:rsidR="000D701E" w:rsidRPr="006D2E03">
        <w:rPr>
          <w:rFonts w:ascii="GHEA Grapalat" w:hAnsi="GHEA Grapalat"/>
          <w:b/>
          <w:sz w:val="20"/>
          <w:lang w:val="af-ZA"/>
        </w:rPr>
        <w:lastRenderedPageBreak/>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proofErr w:type="spellStart"/>
      <w:r w:rsidR="00096865" w:rsidRPr="006D2E03">
        <w:rPr>
          <w:rFonts w:ascii="GHEA Grapalat" w:hAnsi="GHEA Grapalat" w:cs="Sylfaen"/>
          <w:sz w:val="20"/>
          <w:lang w:val="ru-RU"/>
        </w:rPr>
        <w:t>Մասնակիցը</w:t>
      </w:r>
      <w:proofErr w:type="spellEnd"/>
      <w:r w:rsidR="00096865" w:rsidRPr="006D2E03">
        <w:rPr>
          <w:rFonts w:ascii="GHEA Grapalat" w:hAnsi="GHEA Grapalat" w:cs="Sylfaen"/>
          <w:sz w:val="20"/>
          <w:lang w:val="af-ZA"/>
        </w:rPr>
        <w:t xml:space="preserve"> </w:t>
      </w:r>
      <w:proofErr w:type="spellStart"/>
      <w:r w:rsidR="00096865" w:rsidRPr="006D2E03">
        <w:rPr>
          <w:rFonts w:ascii="GHEA Grapalat" w:hAnsi="GHEA Grapalat" w:cs="Sylfaen"/>
          <w:sz w:val="20"/>
          <w:lang w:val="ru-RU"/>
        </w:rPr>
        <w:t>հայտով</w:t>
      </w:r>
      <w:proofErr w:type="spellEnd"/>
      <w:r w:rsidR="00096865" w:rsidRPr="006D2E03">
        <w:rPr>
          <w:rFonts w:ascii="GHEA Grapalat" w:hAnsi="GHEA Grapalat" w:cs="Sylfaen"/>
          <w:sz w:val="20"/>
          <w:lang w:val="af-ZA"/>
        </w:rPr>
        <w:t xml:space="preserve">` </w:t>
      </w:r>
      <w:proofErr w:type="spellStart"/>
      <w:r w:rsidR="00096865" w:rsidRPr="006D2E03">
        <w:rPr>
          <w:rFonts w:ascii="GHEA Grapalat" w:hAnsi="GHEA Grapalat" w:cs="Sylfaen"/>
          <w:sz w:val="20"/>
          <w:lang w:val="ru-RU"/>
        </w:rPr>
        <w:t>սույն</w:t>
      </w:r>
      <w:proofErr w:type="spellEnd"/>
      <w:r w:rsidR="00096865" w:rsidRPr="006D2E03">
        <w:rPr>
          <w:rFonts w:ascii="GHEA Grapalat" w:hAnsi="GHEA Grapalat" w:cs="Sylfaen"/>
          <w:sz w:val="20"/>
          <w:lang w:val="af-ZA"/>
        </w:rPr>
        <w:t xml:space="preserve"> </w:t>
      </w:r>
      <w:proofErr w:type="spellStart"/>
      <w:r w:rsidR="00096865" w:rsidRPr="006D2E03">
        <w:rPr>
          <w:rFonts w:ascii="GHEA Grapalat" w:hAnsi="GHEA Grapalat" w:cs="Sylfaen"/>
          <w:sz w:val="20"/>
          <w:lang w:val="ru-RU"/>
        </w:rPr>
        <w:t>հրավերով</w:t>
      </w:r>
      <w:proofErr w:type="spellEnd"/>
      <w:r w:rsidR="00096865" w:rsidRPr="006D2E03">
        <w:rPr>
          <w:rFonts w:ascii="GHEA Grapalat" w:hAnsi="GHEA Grapalat" w:cs="Sylfaen"/>
          <w:sz w:val="20"/>
          <w:lang w:val="af-ZA"/>
        </w:rPr>
        <w:t xml:space="preserve"> </w:t>
      </w:r>
      <w:proofErr w:type="spellStart"/>
      <w:r w:rsidR="00096865" w:rsidRPr="006D2E03">
        <w:rPr>
          <w:rFonts w:ascii="GHEA Grapalat" w:hAnsi="GHEA Grapalat" w:cs="Sylfaen"/>
          <w:sz w:val="20"/>
          <w:lang w:val="ru-RU"/>
        </w:rPr>
        <w:t>սահմանված</w:t>
      </w:r>
      <w:proofErr w:type="spellEnd"/>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proofErr w:type="spellStart"/>
      <w:r w:rsidR="00903898" w:rsidRPr="006D2E03">
        <w:rPr>
          <w:rFonts w:ascii="GHEA Grapalat" w:hAnsi="GHEA Grapalat" w:cs="Sylfaen"/>
          <w:bCs/>
          <w:sz w:val="20"/>
          <w:szCs w:val="20"/>
        </w:rPr>
        <w:t>ներկայացնում</w:t>
      </w:r>
      <w:proofErr w:type="spellEnd"/>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proofErr w:type="spellStart"/>
      <w:r w:rsidR="00903898" w:rsidRPr="006D2E03">
        <w:rPr>
          <w:rFonts w:ascii="GHEA Grapalat" w:hAnsi="GHEA Grapalat" w:cs="Sylfaen"/>
          <w:bCs/>
          <w:sz w:val="20"/>
          <w:szCs w:val="20"/>
        </w:rPr>
        <w:t>հայտի</w:t>
      </w:r>
      <w:proofErr w:type="spellEnd"/>
      <w:r w:rsidR="00903898" w:rsidRPr="006D2E03">
        <w:rPr>
          <w:rFonts w:ascii="GHEA Grapalat" w:hAnsi="GHEA Grapalat" w:cs="Sylfaen"/>
          <w:bCs/>
          <w:sz w:val="20"/>
          <w:szCs w:val="20"/>
          <w:lang w:val="af-ZA"/>
        </w:rPr>
        <w:t xml:space="preserve"> </w:t>
      </w:r>
      <w:proofErr w:type="spellStart"/>
      <w:r w:rsidR="00903898" w:rsidRPr="006D2E03">
        <w:rPr>
          <w:rFonts w:ascii="GHEA Grapalat" w:hAnsi="GHEA Grapalat" w:cs="Sylfaen"/>
          <w:bCs/>
          <w:sz w:val="20"/>
          <w:szCs w:val="20"/>
        </w:rPr>
        <w:t>ապահովում</w:t>
      </w:r>
      <w:proofErr w:type="spellEnd"/>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proofErr w:type="spellStart"/>
      <w:r w:rsidRPr="006D2E03">
        <w:rPr>
          <w:rFonts w:ascii="GHEA Grapalat" w:hAnsi="GHEA Grapalat" w:cs="Sylfaen"/>
          <w:sz w:val="20"/>
          <w:szCs w:val="20"/>
        </w:rPr>
        <w:t>Հ</w:t>
      </w:r>
      <w:r w:rsidR="00903898" w:rsidRPr="006D2E03">
        <w:rPr>
          <w:rFonts w:ascii="GHEA Grapalat" w:hAnsi="GHEA Grapalat" w:cs="Sylfaen"/>
          <w:sz w:val="20"/>
          <w:szCs w:val="20"/>
        </w:rPr>
        <w:t>այտի</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ապահովումը</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ներկայացվում</w:t>
      </w:r>
      <w:proofErr w:type="spellEnd"/>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բանկային</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երաշխիքի</w:t>
      </w:r>
      <w:proofErr w:type="spellEnd"/>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proofErr w:type="spellStart"/>
      <w:r w:rsidR="00903898" w:rsidRPr="006D2E03">
        <w:rPr>
          <w:rFonts w:ascii="GHEA Grapalat" w:hAnsi="GHEA Grapalat" w:cs="Sylfaen"/>
          <w:sz w:val="20"/>
          <w:szCs w:val="20"/>
        </w:rPr>
        <w:t>կամ</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կանխիկ</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փողի</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ձևով</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որի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չափը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հավասար</w:t>
      </w:r>
      <w:proofErr w:type="spellEnd"/>
      <w:r w:rsidR="00AE3822" w:rsidRPr="006D2E03">
        <w:rPr>
          <w:rFonts w:ascii="GHEA Grapalat" w:hAnsi="GHEA Grapalat" w:cs="Sylfaen"/>
          <w:sz w:val="20"/>
          <w:szCs w:val="20"/>
          <w:lang w:val="af-ZA"/>
        </w:rPr>
        <w:t xml:space="preserve"> </w:t>
      </w:r>
      <w:proofErr w:type="gramStart"/>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w:t>
      </w:r>
      <w:proofErr w:type="gramEnd"/>
      <w:r w:rsidR="00074278" w:rsidRPr="006D2E03">
        <w:rPr>
          <w:rFonts w:ascii="GHEA Grapalat" w:hAnsi="GHEA Grapalat" w:cs="Sylfaen"/>
          <w:sz w:val="20"/>
          <w:szCs w:val="20"/>
          <w:lang w:val="hy-AM"/>
        </w:rPr>
        <w:t xml:space="preserve"> գնի</w:t>
      </w:r>
      <w:r w:rsidR="00074278" w:rsidRPr="006D2E03" w:rsidDel="00074278">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հինգ</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տոկոսին</w:t>
      </w:r>
      <w:proofErr w:type="spellEnd"/>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proofErr w:type="spellStart"/>
      <w:r w:rsidR="00074278" w:rsidRPr="006D2E03">
        <w:rPr>
          <w:rFonts w:ascii="GHEA Grapalat" w:hAnsi="GHEA Grapalat" w:cs="Sylfaen"/>
          <w:bCs/>
          <w:sz w:val="20"/>
          <w:szCs w:val="20"/>
        </w:rPr>
        <w:t>Եթե</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մասնակցի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գնային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առաջարկը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գերազանցում</w:t>
      </w:r>
      <w:proofErr w:type="spellEnd"/>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գնման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գինը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ապա</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հայտի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ապահովման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չափը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հավասար</w:t>
      </w:r>
      <w:proofErr w:type="spellEnd"/>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գնային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առաջարկի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հինգ</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տոկոսին</w:t>
      </w:r>
      <w:proofErr w:type="spellEnd"/>
      <w:r w:rsidR="00074278"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Ընդ</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որում</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եթե</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մասնակիցը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հայտի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ապահովումը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ներկայացրել</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սույն</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կետով</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սահմանված</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չափից</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ապա</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հայտը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համարվում</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հրավերի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պահանջներին</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բավարարող</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ենթակա</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չէ</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մերժման</w:t>
      </w:r>
      <w:proofErr w:type="spellEnd"/>
      <w:r w:rsidR="00AE3822" w:rsidRPr="006D2E03">
        <w:rPr>
          <w:rFonts w:ascii="GHEA Grapalat" w:hAnsi="GHEA Grapalat" w:cs="Sylfaen"/>
          <w:sz w:val="20"/>
          <w:szCs w:val="20"/>
          <w:lang w:val="af-ZA"/>
        </w:rPr>
        <w:t>:</w:t>
      </w:r>
    </w:p>
    <w:p w14:paraId="326EEAB9" w14:textId="77777777" w:rsidR="007D17DA" w:rsidRPr="006D2E03" w:rsidRDefault="001578D4" w:rsidP="007D17DA">
      <w:pPr>
        <w:ind w:firstLine="567"/>
        <w:jc w:val="both"/>
        <w:rPr>
          <w:rFonts w:ascii="GHEA Grapalat" w:hAnsi="GHEA Grapalat" w:cs="Sylfaen"/>
          <w:sz w:val="20"/>
          <w:szCs w:val="20"/>
          <w:lang w:val="af-ZA"/>
        </w:rPr>
      </w:pPr>
      <w:proofErr w:type="spellStart"/>
      <w:r w:rsidRPr="006D2E03">
        <w:rPr>
          <w:rFonts w:ascii="GHEA Grapalat" w:hAnsi="GHEA Grapalat"/>
          <w:sz w:val="20"/>
          <w:szCs w:val="20"/>
        </w:rPr>
        <w:t>Կանխիկ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փողի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ձևով</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պետք</w:t>
      </w:r>
      <w:proofErr w:type="spellEnd"/>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փոխանցվի</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Կենտրոնական</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գանձապետարանում</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լիազորված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մարմնի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անվամբ</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բացված</w:t>
      </w:r>
      <w:proofErr w:type="spellEnd"/>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proofErr w:type="spellStart"/>
      <w:r w:rsidRPr="006D2E03">
        <w:rPr>
          <w:rFonts w:ascii="GHEA Grapalat" w:hAnsi="GHEA Grapalat"/>
          <w:sz w:val="20"/>
          <w:szCs w:val="20"/>
        </w:rPr>
        <w:t>գանձապետական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w:t>
      </w:r>
      <w:r w:rsidR="00712311" w:rsidRPr="006D2E03">
        <w:rPr>
          <w:rFonts w:ascii="GHEA Grapalat" w:hAnsi="GHEA Grapalat"/>
          <w:sz w:val="20"/>
          <w:szCs w:val="20"/>
        </w:rPr>
        <w:t>ին</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որը</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ենթակա</w:t>
      </w:r>
      <w:proofErr w:type="spellEnd"/>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վերադարձման</w:t>
      </w:r>
      <w:proofErr w:type="spellEnd"/>
      <w:r w:rsidR="00712311"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այն</w:t>
      </w:r>
      <w:proofErr w:type="spellEnd"/>
      <w:r w:rsidR="002032CE"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ներկայացրած</w:t>
      </w:r>
      <w:proofErr w:type="spellEnd"/>
      <w:r w:rsidR="002032CE"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մասնակցին</w:t>
      </w:r>
      <w:proofErr w:type="spellEnd"/>
      <w:r w:rsidR="002032CE"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բացառությամբ</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սույն</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հրավերի</w:t>
      </w:r>
      <w:proofErr w:type="spellEnd"/>
      <w:r w:rsidR="00402941" w:rsidRPr="006D2E03">
        <w:rPr>
          <w:rFonts w:ascii="GHEA Grapalat" w:hAnsi="GHEA Grapalat"/>
          <w:sz w:val="20"/>
          <w:szCs w:val="20"/>
          <w:lang w:val="af-ZA"/>
        </w:rPr>
        <w:t xml:space="preserve"> 1-</w:t>
      </w:r>
      <w:proofErr w:type="spellStart"/>
      <w:r w:rsidR="00402941" w:rsidRPr="006D2E03">
        <w:rPr>
          <w:rFonts w:ascii="GHEA Grapalat" w:hAnsi="GHEA Grapalat"/>
          <w:sz w:val="20"/>
          <w:szCs w:val="20"/>
        </w:rPr>
        <w:t>ին</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մասի</w:t>
      </w:r>
      <w:proofErr w:type="spellEnd"/>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proofErr w:type="spellStart"/>
      <w:r w:rsidR="00402941" w:rsidRPr="006D2E03">
        <w:rPr>
          <w:rFonts w:ascii="GHEA Grapalat" w:hAnsi="GHEA Grapalat"/>
          <w:sz w:val="20"/>
          <w:szCs w:val="20"/>
        </w:rPr>
        <w:t>կետով</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նախատեսված</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դեպքերի</w:t>
      </w:r>
      <w:proofErr w:type="spellEnd"/>
      <w:r w:rsidR="00712311"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Ընդ</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որում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պայմանագիրը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կնքվելու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չկայացած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հայտարարվելու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դեպքում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անգործության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ժամկետն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ավարտվելուն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եթե</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արդյունքները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բողոքարկված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չեն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Բողոքի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առկայության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դեպքում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չկայացած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հայտարարելու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մասին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գնահատող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հանձնաժողովի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որոշումն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անփոփոխ</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թողնելու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մասին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դատարանի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եզրափակիչ</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դատական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ակտն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օրինական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ուժի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մեջ</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մտնելու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w:t>
      </w: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proofErr w:type="spellStart"/>
      <w:r w:rsidR="00712311" w:rsidRPr="006D2E03">
        <w:rPr>
          <w:rFonts w:ascii="GHEA Grapalat" w:hAnsi="GHEA Grapalat"/>
          <w:sz w:val="20"/>
          <w:szCs w:val="20"/>
        </w:rPr>
        <w:t>Գնման</w:t>
      </w:r>
      <w:proofErr w:type="spellEnd"/>
      <w:r w:rsidR="00712311" w:rsidRPr="006D2E03">
        <w:rPr>
          <w:rFonts w:ascii="GHEA Grapalat" w:hAnsi="GHEA Grapalat"/>
          <w:sz w:val="20"/>
          <w:szCs w:val="20"/>
          <w:lang w:val="af-ZA"/>
        </w:rPr>
        <w:t xml:space="preserve"> </w:t>
      </w:r>
      <w:proofErr w:type="spellStart"/>
      <w:r w:rsidR="000A7528" w:rsidRPr="006D2E03">
        <w:rPr>
          <w:rFonts w:ascii="GHEA Grapalat" w:hAnsi="GHEA Grapalat"/>
          <w:sz w:val="20"/>
          <w:szCs w:val="20"/>
        </w:rPr>
        <w:t>ընթացակարգ</w:t>
      </w:r>
      <w:r w:rsidR="00712311" w:rsidRPr="006D2E03">
        <w:rPr>
          <w:rFonts w:ascii="GHEA Grapalat" w:hAnsi="GHEA Grapalat"/>
          <w:sz w:val="20"/>
          <w:szCs w:val="20"/>
        </w:rPr>
        <w:t>ը</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չափաբաժիններով</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կազմակերպվելու</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դեպքում</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եթե</w:t>
      </w:r>
      <w:proofErr w:type="spellEnd"/>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մասնակիցը</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հայտ</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մեկից</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ավել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w:t>
      </w:r>
      <w:proofErr w:type="spellEnd"/>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հայտի</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ապահովումը</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կարող</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ինչպես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յուրաքանչյուր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առանձին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այնպես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էլ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բոլոր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դրա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գումարը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հաշվարկվում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6D19EDB7"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6265F4" w:rsidRPr="006D2E03">
        <w:rPr>
          <w:rFonts w:ascii="GHEA Grapalat" w:hAnsi="GHEA Grapalat"/>
          <w:sz w:val="20"/>
          <w:szCs w:val="20"/>
          <w:vertAlign w:val="superscript"/>
          <w:lang w:val="af-ZA"/>
        </w:rPr>
        <w:t>9</w:t>
      </w:r>
      <w:r w:rsidR="00A222D7" w:rsidRPr="006D2E03">
        <w:rPr>
          <w:rStyle w:val="af6"/>
          <w:rFonts w:ascii="GHEA Grapalat" w:hAnsi="GHEA Grapalat"/>
          <w:color w:val="FFFFFF"/>
          <w:sz w:val="20"/>
          <w:szCs w:val="20"/>
        </w:rPr>
        <w:footnoteReference w:id="3"/>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proofErr w:type="spellStart"/>
      <w:r w:rsidR="009771B9" w:rsidRPr="006D2E03">
        <w:rPr>
          <w:rFonts w:ascii="GHEA Grapalat" w:hAnsi="GHEA Grapalat" w:cs="Sylfaen"/>
          <w:sz w:val="20"/>
          <w:lang w:val="ru-RU"/>
        </w:rPr>
        <w:t>Մասնակիցը</w:t>
      </w:r>
      <w:proofErr w:type="spellEnd"/>
      <w:r w:rsidR="009771B9" w:rsidRPr="006D2E03">
        <w:rPr>
          <w:rFonts w:ascii="GHEA Grapalat" w:hAnsi="GHEA Grapalat" w:cs="Sylfaen"/>
          <w:sz w:val="20"/>
          <w:lang w:val="af-ZA"/>
        </w:rPr>
        <w:t xml:space="preserve"> </w:t>
      </w:r>
      <w:proofErr w:type="spellStart"/>
      <w:r w:rsidR="009771B9" w:rsidRPr="006D2E03">
        <w:rPr>
          <w:rFonts w:ascii="GHEA Grapalat" w:hAnsi="GHEA Grapalat" w:cs="Sylfaen"/>
          <w:sz w:val="20"/>
          <w:lang w:val="ru-RU"/>
        </w:rPr>
        <w:t>վճարում</w:t>
      </w:r>
      <w:proofErr w:type="spellEnd"/>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proofErr w:type="spellStart"/>
      <w:r w:rsidR="009771B9" w:rsidRPr="006D2E03">
        <w:rPr>
          <w:rFonts w:ascii="GHEA Grapalat" w:hAnsi="GHEA Grapalat" w:cs="Sylfaen"/>
          <w:sz w:val="20"/>
          <w:lang w:val="ru-RU"/>
        </w:rPr>
        <w:t>հայտի</w:t>
      </w:r>
      <w:proofErr w:type="spellEnd"/>
      <w:r w:rsidR="009771B9" w:rsidRPr="006D2E03">
        <w:rPr>
          <w:rFonts w:ascii="GHEA Grapalat" w:hAnsi="GHEA Grapalat" w:cs="Sylfaen"/>
          <w:sz w:val="20"/>
          <w:lang w:val="af-ZA"/>
        </w:rPr>
        <w:t xml:space="preserve"> </w:t>
      </w:r>
      <w:proofErr w:type="spellStart"/>
      <w:r w:rsidR="009771B9" w:rsidRPr="006D2E03">
        <w:rPr>
          <w:rFonts w:ascii="GHEA Grapalat" w:hAnsi="GHEA Grapalat" w:cs="Sylfaen"/>
          <w:sz w:val="20"/>
          <w:lang w:val="ru-RU"/>
        </w:rPr>
        <w:t>ապահովումը</w:t>
      </w:r>
      <w:proofErr w:type="spellEnd"/>
      <w:r w:rsidR="009771B9" w:rsidRPr="006D2E03">
        <w:rPr>
          <w:rFonts w:ascii="GHEA Grapalat" w:hAnsi="GHEA Grapalat" w:cs="Sylfaen"/>
          <w:sz w:val="20"/>
          <w:lang w:val="af-ZA"/>
        </w:rPr>
        <w:t xml:space="preserve">, </w:t>
      </w:r>
      <w:proofErr w:type="spellStart"/>
      <w:r w:rsidR="009771B9" w:rsidRPr="006D2E03">
        <w:rPr>
          <w:rFonts w:ascii="GHEA Grapalat" w:hAnsi="GHEA Grapalat" w:cs="Sylfaen"/>
          <w:sz w:val="20"/>
          <w:lang w:val="ru-RU"/>
        </w:rPr>
        <w:t>եթե</w:t>
      </w:r>
      <w:proofErr w:type="spellEnd"/>
      <w:r w:rsidR="009771B9" w:rsidRPr="006D2E03">
        <w:rPr>
          <w:rFonts w:ascii="GHEA Grapalat" w:hAnsi="GHEA Grapalat" w:cs="Sylfaen"/>
          <w:sz w:val="20"/>
          <w:lang w:val="af-ZA"/>
        </w:rPr>
        <w:t xml:space="preserve"> </w:t>
      </w:r>
      <w:proofErr w:type="spellStart"/>
      <w:r w:rsidR="009771B9" w:rsidRPr="006D2E03">
        <w:rPr>
          <w:rFonts w:ascii="GHEA Grapalat" w:hAnsi="GHEA Grapalat" w:cs="Sylfaen"/>
          <w:sz w:val="20"/>
          <w:lang w:val="ru-RU"/>
        </w:rPr>
        <w:t>նա</w:t>
      </w:r>
      <w:proofErr w:type="spellEnd"/>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lang w:val="ru-RU"/>
        </w:rPr>
        <w:t>հայտարարվել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ընտրված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սակայն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հրաժարվում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զրկվում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իրավունքից</w:t>
      </w:r>
      <w:proofErr w:type="spellEnd"/>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proofErr w:type="spellStart"/>
      <w:r w:rsidRPr="006D2E03">
        <w:rPr>
          <w:rFonts w:ascii="GHEA Grapalat" w:hAnsi="GHEA Grapalat" w:cs="Sylfaen"/>
          <w:sz w:val="20"/>
          <w:lang w:val="ru-RU"/>
        </w:rPr>
        <w:t>խախտել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ստանձնած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պարտավորություն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հանգեցրել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r w:rsidR="00EB602D" w:rsidRPr="006D2E03">
        <w:rPr>
          <w:rFonts w:ascii="GHEA Grapalat" w:hAnsi="GHEA Grapalat" w:cs="Sylfaen"/>
          <w:sz w:val="20"/>
        </w:rPr>
        <w:t>Մ</w:t>
      </w:r>
      <w:proofErr w:type="spellStart"/>
      <w:r w:rsidRPr="006D2E03">
        <w:rPr>
          <w:rFonts w:ascii="GHEA Grapalat" w:hAnsi="GHEA Grapalat" w:cs="Sylfaen"/>
          <w:sz w:val="20"/>
          <w:lang w:val="ru-RU"/>
        </w:rPr>
        <w:t>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հետագա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դադարեցմանը</w:t>
      </w:r>
      <w:proofErr w:type="spellEnd"/>
      <w:r w:rsidRPr="006D2E03">
        <w:rPr>
          <w:rFonts w:ascii="GHEA Grapalat" w:hAnsi="GHEA Grapalat" w:cs="Sylfaen"/>
          <w:sz w:val="20"/>
          <w:lang w:val="af-ZA"/>
        </w:rPr>
        <w:t>.</w:t>
      </w:r>
    </w:p>
    <w:p w14:paraId="530FEB68" w14:textId="77777777" w:rsidR="00DB4EFF" w:rsidRPr="006D2E03" w:rsidRDefault="00DB4EFF" w:rsidP="00DB4EFF">
      <w:pPr>
        <w:ind w:firstLine="375"/>
        <w:jc w:val="both"/>
        <w:rPr>
          <w:rFonts w:ascii="GHEA Grapalat" w:hAnsi="GHEA Grapalat" w:cs="Sylfaen"/>
          <w:sz w:val="20"/>
          <w:lang w:val="af-ZA"/>
        </w:rPr>
      </w:pP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գնումներին</w:t>
      </w:r>
      <w:r w:rsidRPr="006D2E03">
        <w:rPr>
          <w:rFonts w:ascii="GHEA Grapalat" w:hAnsi="GHEA Grapalat" w:cs="Sylfaen"/>
          <w:sz w:val="20"/>
          <w:lang w:val="af-ZA"/>
        </w:rPr>
        <w:t xml:space="preserve"> </w:t>
      </w:r>
      <w:r w:rsidRPr="006D2E03">
        <w:rPr>
          <w:rFonts w:ascii="GHEA Grapalat" w:hAnsi="GHEA Grapalat" w:cs="Sylfaen"/>
          <w:sz w:val="20"/>
          <w:lang w:val="hy-AM"/>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hy-AM"/>
        </w:rPr>
        <w:t>իրավունք</w:t>
      </w:r>
      <w:r w:rsidRPr="006D2E03">
        <w:rPr>
          <w:rFonts w:ascii="GHEA Grapalat" w:hAnsi="GHEA Grapalat" w:cs="Sylfaen"/>
          <w:sz w:val="20"/>
          <w:lang w:val="af-ZA"/>
        </w:rPr>
        <w:t xml:space="preserve"> </w:t>
      </w:r>
      <w:r w:rsidRPr="006D2E03">
        <w:rPr>
          <w:rFonts w:ascii="GHEA Grapalat" w:hAnsi="GHEA Grapalat" w:cs="Sylfaen"/>
          <w:sz w:val="20"/>
          <w:lang w:val="hy-AM"/>
        </w:rPr>
        <w:t>ունենալու մասին դիմում-հայտարարությունը որակվում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որպես</w:t>
      </w:r>
      <w:r w:rsidRPr="006D2E03">
        <w:rPr>
          <w:rFonts w:ascii="GHEA Grapalat" w:hAnsi="GHEA Grapalat" w:cs="Sylfaen"/>
          <w:sz w:val="20"/>
          <w:lang w:val="af-ZA"/>
        </w:rPr>
        <w:t xml:space="preserve"> </w:t>
      </w:r>
      <w:r w:rsidRPr="006D2E03">
        <w:rPr>
          <w:rFonts w:ascii="GHEA Grapalat" w:hAnsi="GHEA Grapalat" w:cs="Sylfaen"/>
          <w:sz w:val="20"/>
          <w:lang w:val="hy-AM"/>
        </w:rPr>
        <w:t>իրականությանը</w:t>
      </w:r>
      <w:r w:rsidRPr="006D2E03">
        <w:rPr>
          <w:rFonts w:ascii="GHEA Grapalat" w:hAnsi="GHEA Grapalat" w:cs="Sylfaen"/>
          <w:sz w:val="20"/>
          <w:lang w:val="af-ZA"/>
        </w:rPr>
        <w:t xml:space="preserve"> </w:t>
      </w:r>
      <w:r w:rsidRPr="006D2E03">
        <w:rPr>
          <w:rFonts w:ascii="GHEA Grapalat" w:hAnsi="GHEA Grapalat" w:cs="Sylfaen"/>
          <w:sz w:val="20"/>
          <w:lang w:val="hy-AM"/>
        </w:rPr>
        <w:t>չհամապատասխանող</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սույն </w:t>
      </w:r>
      <w:r w:rsidRPr="006D2E03">
        <w:rPr>
          <w:rFonts w:ascii="GHEA Grapalat" w:hAnsi="GHEA Grapalat" w:cs="Sylfaen"/>
          <w:sz w:val="20"/>
          <w:lang w:val="hy-AM"/>
        </w:rPr>
        <w:t>հրավերով</w:t>
      </w:r>
      <w:r w:rsidRPr="006D2E03">
        <w:rPr>
          <w:rFonts w:ascii="GHEA Grapalat" w:hAnsi="GHEA Grapalat" w:cs="Sylfaen"/>
          <w:sz w:val="20"/>
          <w:lang w:val="af-ZA"/>
        </w:rPr>
        <w:t xml:space="preserve"> </w:t>
      </w:r>
      <w:r w:rsidRPr="006D2E03">
        <w:rPr>
          <w:rFonts w:ascii="GHEA Grapalat" w:hAnsi="GHEA Grapalat" w:cs="Sylfaen"/>
          <w:sz w:val="20"/>
          <w:lang w:val="hy-AM"/>
        </w:rPr>
        <w:t>սահմանված</w:t>
      </w:r>
      <w:r w:rsidRPr="006D2E03">
        <w:rPr>
          <w:rFonts w:ascii="GHEA Grapalat" w:hAnsi="GHEA Grapalat" w:cs="Sylfaen"/>
          <w:sz w:val="20"/>
          <w:lang w:val="af-ZA"/>
        </w:rPr>
        <w:t xml:space="preserve"> </w:t>
      </w:r>
      <w:r w:rsidRPr="006D2E03">
        <w:rPr>
          <w:rFonts w:ascii="GHEA Grapalat" w:hAnsi="GHEA Grapalat" w:cs="Sylfaen"/>
          <w:sz w:val="20"/>
          <w:lang w:val="hy-AM"/>
        </w:rPr>
        <w:t>կարգով</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ժամկետներում</w:t>
      </w:r>
      <w:r w:rsidRPr="006D2E03">
        <w:rPr>
          <w:rFonts w:ascii="GHEA Grapalat" w:hAnsi="GHEA Grapalat" w:cs="Sylfaen"/>
          <w:sz w:val="20"/>
          <w:lang w:val="af-ZA"/>
        </w:rPr>
        <w:t xml:space="preserve"> </w:t>
      </w:r>
      <w:r w:rsidRPr="006D2E03">
        <w:rPr>
          <w:rFonts w:ascii="GHEA Grapalat" w:hAnsi="GHEA Grapalat" w:cs="Sylfaen"/>
          <w:sz w:val="20"/>
          <w:lang w:val="hy-AM"/>
        </w:rPr>
        <w:t>չի</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հրավերով</w:t>
      </w:r>
      <w:r w:rsidRPr="006D2E03">
        <w:rPr>
          <w:rFonts w:ascii="GHEA Grapalat" w:hAnsi="GHEA Grapalat" w:cs="Sylfaen"/>
          <w:sz w:val="20"/>
          <w:lang w:val="af-ZA"/>
        </w:rPr>
        <w:t xml:space="preserve"> </w:t>
      </w:r>
      <w:r w:rsidRPr="006D2E03">
        <w:rPr>
          <w:rFonts w:ascii="GHEA Grapalat" w:hAnsi="GHEA Grapalat" w:cs="Sylfaen"/>
          <w:sz w:val="20"/>
          <w:lang w:val="hy-AM"/>
        </w:rPr>
        <w:t>նախատեսված</w:t>
      </w:r>
      <w:r w:rsidRPr="006D2E03">
        <w:rPr>
          <w:rFonts w:ascii="GHEA Grapalat" w:hAnsi="GHEA Grapalat" w:cs="Sylfaen"/>
          <w:sz w:val="20"/>
          <w:lang w:val="af-ZA"/>
        </w:rPr>
        <w:t xml:space="preserve"> </w:t>
      </w:r>
      <w:r w:rsidRPr="006D2E03">
        <w:rPr>
          <w:rFonts w:ascii="GHEA Grapalat" w:hAnsi="GHEA Grapalat" w:cs="Sylfaen"/>
          <w:sz w:val="20"/>
          <w:lang w:val="hy-AM"/>
        </w:rPr>
        <w:t>փաստաթղթերը</w:t>
      </w:r>
      <w:r w:rsidRPr="006D2E03">
        <w:rPr>
          <w:rFonts w:ascii="GHEA Grapalat" w:hAnsi="GHEA Grapalat" w:cs="Sylfaen"/>
          <w:sz w:val="20"/>
          <w:lang w:val="af-ZA"/>
        </w:rPr>
        <w:t xml:space="preserve"> (այդ թվում շտկման ենթակա)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w:t>
      </w:r>
      <w:r w:rsidRPr="006D2E03">
        <w:rPr>
          <w:rFonts w:ascii="GHEA Grapalat" w:hAnsi="GHEA Grapalat" w:cs="Sylfaen"/>
          <w:sz w:val="20"/>
          <w:lang w:val="hy-AM"/>
        </w:rPr>
        <w:t>չի</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6D2E03">
        <w:rPr>
          <w:rFonts w:ascii="GHEA Grapalat" w:hAnsi="GHEA Grapalat" w:cs="Sylfaen"/>
          <w:sz w:val="20"/>
        </w:rPr>
        <w:t>արդյունքում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համաձայնագիր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կնքելու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նպատակով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սահմանված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ժամկետում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հաստատված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հայտարարության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տուժանքի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այսուհետ</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տուժանք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ձևով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ներկայացված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պայմանագրի</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որակավորման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ապահովումը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փոխարինում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բանկային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երաշխիքվ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կանխիկ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փողով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այդ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հանգամանքը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համարվում</w:t>
      </w:r>
      <w:proofErr w:type="spellEnd"/>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proofErr w:type="spellStart"/>
      <w:r w:rsidRPr="006D2E03">
        <w:rPr>
          <w:rFonts w:ascii="GHEA Grapalat" w:hAnsi="GHEA Grapalat" w:cs="Sylfaen"/>
          <w:sz w:val="20"/>
        </w:rPr>
        <w:t>որպես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գործընթացի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ստանձնված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պարտավորության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խախտում</w:t>
      </w:r>
      <w:proofErr w:type="spellEnd"/>
      <w:r w:rsidRPr="006D2E03">
        <w:rPr>
          <w:rFonts w:ascii="GHEA Grapalat" w:hAnsi="GHEA Grapalat" w:cs="Sylfaen"/>
          <w:sz w:val="20"/>
          <w:lang w:val="af-ZA"/>
        </w:rPr>
        <w:t xml:space="preserve">: </w:t>
      </w:r>
    </w:p>
    <w:p w14:paraId="24C6D91D" w14:textId="0D0F5E0C"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proofErr w:type="spellStart"/>
      <w:r w:rsidR="00096865" w:rsidRPr="006D2E03">
        <w:rPr>
          <w:rFonts w:ascii="GHEA Grapalat" w:hAnsi="GHEA Grapalat" w:cs="Sylfaen"/>
          <w:sz w:val="20"/>
          <w:lang w:val="ru-RU"/>
        </w:rPr>
        <w:t>Հայտի</w:t>
      </w:r>
      <w:proofErr w:type="spellEnd"/>
      <w:r w:rsidR="00096865" w:rsidRPr="006D2E03">
        <w:rPr>
          <w:rFonts w:ascii="GHEA Grapalat" w:hAnsi="GHEA Grapalat" w:cs="Sylfaen"/>
          <w:sz w:val="20"/>
          <w:lang w:val="af-ZA"/>
        </w:rPr>
        <w:t xml:space="preserve"> </w:t>
      </w:r>
      <w:proofErr w:type="spellStart"/>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proofErr w:type="spellEnd"/>
      <w:r w:rsidR="0093460D" w:rsidRPr="006D2E03">
        <w:rPr>
          <w:rFonts w:ascii="GHEA Grapalat" w:hAnsi="GHEA Grapalat" w:cs="Sylfaen"/>
          <w:sz w:val="20"/>
          <w:lang w:val="af-ZA"/>
        </w:rPr>
        <w:t xml:space="preserve"> </w:t>
      </w:r>
      <w:proofErr w:type="spellStart"/>
      <w:r w:rsidR="00E43CEB" w:rsidRPr="006D2E03">
        <w:rPr>
          <w:rFonts w:ascii="GHEA Grapalat" w:hAnsi="GHEA Grapalat" w:cs="Sylfaen"/>
          <w:sz w:val="20"/>
        </w:rPr>
        <w:t>պետք</w:t>
      </w:r>
      <w:proofErr w:type="spellEnd"/>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proofErr w:type="spellStart"/>
      <w:r w:rsidR="00C23B1B" w:rsidRPr="006D2E03">
        <w:rPr>
          <w:rFonts w:ascii="GHEA Grapalat" w:hAnsi="GHEA Grapalat" w:cs="Sylfaen"/>
          <w:sz w:val="20"/>
        </w:rPr>
        <w:t>վավեր</w:t>
      </w:r>
      <w:proofErr w:type="spellEnd"/>
      <w:r w:rsidR="00C23B1B" w:rsidRPr="006D2E03">
        <w:rPr>
          <w:rFonts w:ascii="GHEA Grapalat" w:hAnsi="GHEA Grapalat" w:cs="Sylfaen"/>
          <w:sz w:val="20"/>
          <w:lang w:val="af-ZA"/>
        </w:rPr>
        <w:t xml:space="preserve"> </w:t>
      </w:r>
      <w:proofErr w:type="spellStart"/>
      <w:r w:rsidR="00E43CEB" w:rsidRPr="006D2E03">
        <w:rPr>
          <w:rFonts w:ascii="GHEA Grapalat" w:hAnsi="GHEA Grapalat" w:cs="Sylfaen"/>
          <w:sz w:val="20"/>
        </w:rPr>
        <w:t>լինի</w:t>
      </w:r>
      <w:proofErr w:type="spellEnd"/>
      <w:r w:rsidR="00E43CEB" w:rsidRPr="006D2E03">
        <w:rPr>
          <w:rFonts w:ascii="GHEA Grapalat" w:hAnsi="GHEA Grapalat" w:cs="Sylfaen"/>
          <w:sz w:val="20"/>
          <w:lang w:val="af-ZA"/>
        </w:rPr>
        <w:t xml:space="preserve"> </w:t>
      </w:r>
      <w:proofErr w:type="spellStart"/>
      <w:r w:rsidR="00C813A9" w:rsidRPr="006D2E03">
        <w:rPr>
          <w:rFonts w:ascii="GHEA Grapalat" w:hAnsi="GHEA Grapalat" w:cs="Sylfaen"/>
          <w:sz w:val="20"/>
        </w:rPr>
        <w:t>հայտը</w:t>
      </w:r>
      <w:proofErr w:type="spellEnd"/>
      <w:r w:rsidR="00C813A9" w:rsidRPr="006D2E03">
        <w:rPr>
          <w:rFonts w:ascii="GHEA Grapalat" w:hAnsi="GHEA Grapalat" w:cs="Sylfaen"/>
          <w:sz w:val="20"/>
          <w:lang w:val="af-ZA"/>
        </w:rPr>
        <w:t xml:space="preserve"> </w:t>
      </w:r>
      <w:proofErr w:type="spellStart"/>
      <w:r w:rsidR="00C813A9" w:rsidRPr="006D2E03">
        <w:rPr>
          <w:rFonts w:ascii="GHEA Grapalat" w:hAnsi="GHEA Grapalat" w:cs="Sylfaen"/>
          <w:sz w:val="20"/>
        </w:rPr>
        <w:t>ներկայացվելու</w:t>
      </w:r>
      <w:proofErr w:type="spellEnd"/>
      <w:r w:rsidR="00C813A9" w:rsidRPr="006D2E03">
        <w:rPr>
          <w:rFonts w:ascii="GHEA Grapalat" w:hAnsi="GHEA Grapalat" w:cs="Sylfaen"/>
          <w:sz w:val="20"/>
          <w:lang w:val="af-ZA"/>
        </w:rPr>
        <w:t xml:space="preserve"> </w:t>
      </w:r>
      <w:proofErr w:type="spellStart"/>
      <w:r w:rsidR="00C813A9" w:rsidRPr="006D2E03">
        <w:rPr>
          <w:rFonts w:ascii="GHEA Grapalat" w:hAnsi="GHEA Grapalat" w:cs="Sylfaen"/>
          <w:sz w:val="20"/>
        </w:rPr>
        <w:t>օրվանից</w:t>
      </w:r>
      <w:proofErr w:type="spellEnd"/>
      <w:r w:rsidR="00C813A9" w:rsidRPr="006D2E03">
        <w:rPr>
          <w:rFonts w:ascii="GHEA Grapalat" w:hAnsi="GHEA Grapalat" w:cs="Sylfaen"/>
          <w:sz w:val="20"/>
          <w:lang w:val="af-ZA"/>
        </w:rPr>
        <w:t xml:space="preserve"> </w:t>
      </w:r>
      <w:proofErr w:type="spellStart"/>
      <w:r w:rsidR="00C813A9" w:rsidRPr="006D2E03">
        <w:rPr>
          <w:rFonts w:ascii="GHEA Grapalat" w:hAnsi="GHEA Grapalat" w:cs="Sylfaen"/>
          <w:sz w:val="20"/>
        </w:rPr>
        <w:t>հաշված</w:t>
      </w:r>
      <w:proofErr w:type="spellEnd"/>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proofErr w:type="spellStart"/>
      <w:r w:rsidR="001A4EF7" w:rsidRPr="006D2E03">
        <w:rPr>
          <w:rFonts w:ascii="GHEA Grapalat" w:hAnsi="GHEA Grapalat" w:cs="Sylfaen"/>
          <w:sz w:val="20"/>
        </w:rPr>
        <w:t>աշխատանքային</w:t>
      </w:r>
      <w:proofErr w:type="spellEnd"/>
      <w:r w:rsidR="001A4EF7" w:rsidRPr="006D2E03">
        <w:rPr>
          <w:rFonts w:ascii="GHEA Grapalat" w:hAnsi="GHEA Grapalat" w:cs="Sylfaen"/>
          <w:sz w:val="20"/>
          <w:lang w:val="af-ZA"/>
        </w:rPr>
        <w:t xml:space="preserve"> </w:t>
      </w:r>
      <w:proofErr w:type="spellStart"/>
      <w:r w:rsidR="001A4EF7" w:rsidRPr="006D2E03">
        <w:rPr>
          <w:rFonts w:ascii="GHEA Grapalat" w:hAnsi="GHEA Grapalat" w:cs="Sylfaen"/>
          <w:sz w:val="20"/>
        </w:rPr>
        <w:t>օր</w:t>
      </w:r>
      <w:proofErr w:type="spellEnd"/>
      <w:r w:rsidR="0093460D" w:rsidRPr="006D2E03">
        <w:rPr>
          <w:rFonts w:ascii="GHEA Grapalat" w:hAnsi="GHEA Grapalat"/>
          <w:sz w:val="20"/>
          <w:szCs w:val="20"/>
          <w:lang w:val="af-ZA"/>
        </w:rPr>
        <w:t>:</w:t>
      </w:r>
      <w:r w:rsidR="001A4EF7" w:rsidRPr="006D2E03">
        <w:rPr>
          <w:rFonts w:ascii="GHEA Grapalat" w:hAnsi="GHEA Grapalat"/>
          <w:sz w:val="20"/>
          <w:szCs w:val="20"/>
          <w:lang w:val="af-ZA"/>
        </w:rPr>
        <w:t xml:space="preserve"> </w:t>
      </w:r>
    </w:p>
    <w:p w14:paraId="0F928B4E" w14:textId="2B18F7AE" w:rsidR="00FC035C" w:rsidRPr="00FC035C" w:rsidRDefault="00FC035C" w:rsidP="00FC035C">
      <w:pPr>
        <w:pStyle w:val="af4"/>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0C8ED550" w:rsidR="00096865" w:rsidRDefault="00096865" w:rsidP="00EF3662">
      <w:pPr>
        <w:ind w:firstLine="567"/>
        <w:jc w:val="both"/>
        <w:rPr>
          <w:rFonts w:ascii="GHEA Grapalat" w:hAnsi="GHEA Grapalat" w:cs="Sylfaen"/>
          <w:sz w:val="20"/>
          <w:lang w:val="af-ZA"/>
        </w:rPr>
      </w:pPr>
    </w:p>
    <w:p w14:paraId="5E9A0386" w14:textId="77777777" w:rsidR="00A60D2C" w:rsidRPr="006D2E03" w:rsidRDefault="00A60D2C"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lastRenderedPageBreak/>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3C7145C"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1A5003" w:rsidRPr="001A5003">
        <w:rPr>
          <w:rFonts w:ascii="GHEA Grapalat" w:hAnsi="GHEA Grapalat" w:cs="Sylfaen"/>
          <w:szCs w:val="24"/>
        </w:rPr>
        <w:t>7</w:t>
      </w:r>
      <w:r w:rsidR="004348F9" w:rsidRPr="006D2E03">
        <w:rPr>
          <w:rFonts w:ascii="GHEA Grapalat" w:hAnsi="GHEA Grapalat" w:cs="Sylfaen"/>
          <w:szCs w:val="24"/>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1A5003" w:rsidRPr="001A5003">
        <w:rPr>
          <w:rFonts w:ascii="GHEA Grapalat" w:hAnsi="GHEA Grapalat" w:cs="Sylfaen"/>
          <w:sz w:val="24"/>
          <w:szCs w:val="24"/>
        </w:rPr>
        <w:t>10</w:t>
      </w:r>
      <w:r w:rsidR="001A5003" w:rsidRPr="001A5003">
        <w:rPr>
          <w:rFonts w:ascii="GHEA Grapalat" w:hAnsi="GHEA Grapalat" w:cs="Sylfaen"/>
          <w:sz w:val="24"/>
          <w:szCs w:val="24"/>
          <w:vertAlign w:val="superscript"/>
        </w:rPr>
        <w:t>00</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551A3922"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1A5003">
        <w:rPr>
          <w:rFonts w:ascii="GHEA Grapalat" w:hAnsi="GHEA Grapalat" w:cs="Sylfaen"/>
          <w:i w:val="0"/>
          <w:szCs w:val="24"/>
          <w:lang w:val="ru-RU"/>
        </w:rPr>
        <w:t>ՀՀ</w:t>
      </w:r>
      <w:r w:rsidR="001A5003" w:rsidRPr="001A5003">
        <w:rPr>
          <w:rFonts w:ascii="GHEA Grapalat" w:hAnsi="GHEA Grapalat" w:cs="Sylfaen"/>
          <w:i w:val="0"/>
          <w:szCs w:val="24"/>
          <w:lang w:val="af-ZA"/>
        </w:rPr>
        <w:t xml:space="preserve"> </w:t>
      </w:r>
      <w:proofErr w:type="spellStart"/>
      <w:r w:rsidR="001A5003">
        <w:rPr>
          <w:rFonts w:ascii="GHEA Grapalat" w:hAnsi="GHEA Grapalat" w:cs="Sylfaen"/>
          <w:i w:val="0"/>
          <w:szCs w:val="24"/>
          <w:lang w:val="ru-RU"/>
        </w:rPr>
        <w:t>Կենտրոնական</w:t>
      </w:r>
      <w:proofErr w:type="spellEnd"/>
      <w:r w:rsidR="001A5003" w:rsidRPr="001A5003">
        <w:rPr>
          <w:rFonts w:ascii="GHEA Grapalat" w:hAnsi="GHEA Grapalat" w:cs="Sylfaen"/>
          <w:i w:val="0"/>
          <w:szCs w:val="24"/>
          <w:lang w:val="af-ZA"/>
        </w:rPr>
        <w:t xml:space="preserve"> </w:t>
      </w:r>
      <w:proofErr w:type="spellStart"/>
      <w:r w:rsidR="001A5003">
        <w:rPr>
          <w:rFonts w:ascii="GHEA Grapalat" w:hAnsi="GHEA Grapalat" w:cs="Sylfaen"/>
          <w:i w:val="0"/>
          <w:szCs w:val="24"/>
          <w:lang w:val="ru-RU"/>
        </w:rPr>
        <w:t>Բանկի</w:t>
      </w:r>
      <w:proofErr w:type="spellEnd"/>
      <w:r w:rsidR="00F11794"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019C4DE3" w14:textId="7777777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proofErr w:type="spellStart"/>
      <w:r w:rsidR="00096865" w:rsidRPr="00A71D81">
        <w:rPr>
          <w:rFonts w:ascii="GHEA Grapalat" w:hAnsi="GHEA Grapalat" w:cs="Sylfaen"/>
          <w:i w:val="0"/>
          <w:szCs w:val="24"/>
          <w:lang w:val="ru-RU"/>
        </w:rPr>
        <w:t>անձնաժողովի</w:t>
      </w:r>
      <w:proofErr w:type="spellEnd"/>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proofErr w:type="spellStart"/>
      <w:r w:rsidR="00153C87" w:rsidRPr="00A71D81">
        <w:rPr>
          <w:rFonts w:ascii="GHEA Grapalat" w:hAnsi="GHEA Grapalat" w:cs="Sylfaen"/>
          <w:i w:val="0"/>
          <w:szCs w:val="24"/>
          <w:lang w:val="ru-RU"/>
        </w:rPr>
        <w:t>ատվիրատուի</w:t>
      </w:r>
      <w:proofErr w:type="spellEnd"/>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proofErr w:type="spellStart"/>
      <w:r w:rsidR="00153C87" w:rsidRPr="00A71D81">
        <w:rPr>
          <w:rFonts w:ascii="GHEA Grapalat" w:hAnsi="GHEA Grapalat" w:cs="Sylfaen"/>
          <w:i w:val="0"/>
          <w:szCs w:val="24"/>
          <w:lang w:val="ru-RU"/>
        </w:rPr>
        <w:t>ասնակիցների</w:t>
      </w:r>
      <w:proofErr w:type="spellEnd"/>
      <w:r w:rsidR="00153C87"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միջև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բանակցություններն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արգելվում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բացառությամբ</w:t>
      </w:r>
      <w:proofErr w:type="spellEnd"/>
      <w:r w:rsidR="00096865" w:rsidRPr="00A71D81">
        <w:rPr>
          <w:rFonts w:ascii="GHEA Grapalat" w:hAnsi="GHEA Grapalat" w:cs="Sylfaen"/>
          <w:i w:val="0"/>
          <w:szCs w:val="24"/>
          <w:lang w:val="af-ZA"/>
        </w:rPr>
        <w:t>`</w:t>
      </w:r>
    </w:p>
    <w:p w14:paraId="6464B390" w14:textId="77777777" w:rsidR="00096865" w:rsidRPr="00A71D81" w:rsidRDefault="00096865" w:rsidP="00EF3662">
      <w:pPr>
        <w:pStyle w:val="a3"/>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proofErr w:type="spellStart"/>
      <w:r w:rsidRPr="00A71D81">
        <w:rPr>
          <w:rFonts w:ascii="GHEA Grapalat" w:hAnsi="GHEA Grapalat" w:cs="Sylfaen"/>
          <w:i w:val="0"/>
          <w:szCs w:val="24"/>
          <w:lang w:val="ru-RU"/>
        </w:rPr>
        <w:t>երբ</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ընթացակարգին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մասնակցել</w:t>
      </w:r>
      <w:proofErr w:type="spellEnd"/>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մեկ</w:t>
      </w:r>
      <w:proofErr w:type="spellEnd"/>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proofErr w:type="spellStart"/>
      <w:r w:rsidR="00153C87" w:rsidRPr="00A71D81">
        <w:rPr>
          <w:rFonts w:ascii="GHEA Grapalat" w:hAnsi="GHEA Grapalat" w:cs="Sylfaen"/>
          <w:i w:val="0"/>
          <w:szCs w:val="24"/>
          <w:lang w:val="ru-RU"/>
        </w:rPr>
        <w:t>ասնակից</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որի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ներկայացրած</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հայտը</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համապատասխանում</w:t>
      </w:r>
      <w:proofErr w:type="spellEnd"/>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հրավերի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պահանջներին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կամ</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հայտերի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գնահատման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արդյունքում</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հրավերի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պահանջներին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համապատասխան</w:t>
      </w:r>
      <w:proofErr w:type="spellEnd"/>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գնահատվել</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միայն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մեկ</w:t>
      </w:r>
      <w:proofErr w:type="spellEnd"/>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proofErr w:type="spellStart"/>
      <w:r w:rsidR="00153C87" w:rsidRPr="00A71D81">
        <w:rPr>
          <w:rFonts w:ascii="GHEA Grapalat" w:hAnsi="GHEA Grapalat" w:cs="Sylfaen"/>
          <w:i w:val="0"/>
          <w:szCs w:val="24"/>
          <w:lang w:val="ru-RU"/>
        </w:rPr>
        <w:t>ասնակցի</w:t>
      </w:r>
      <w:proofErr w:type="spellEnd"/>
      <w:r w:rsidR="00153C87"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հայտ</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կամ</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առաջարկված</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նվազագույն</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գների</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հավասարության</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դեպքում</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կամ</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եթե</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ոչ</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գնային</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պայմանները</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բավարարող</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գնահատված</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հայտեր</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ներկայացրած</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բոլոր</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մասնակիցների</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ներկայացրած</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գնային</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առաջարկները</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գերազանցում</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են</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այդ</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գնումը</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կատարելու</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համար</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նախատեսված</w:t>
      </w:r>
      <w:proofErr w:type="spellEnd"/>
      <w:r w:rsidR="00153C87" w:rsidRPr="00A71D81">
        <w:rPr>
          <w:rFonts w:ascii="GHEA Grapalat" w:hAnsi="GHEA Grapalat" w:cs="Sylfaen"/>
          <w:i w:val="0"/>
          <w:szCs w:val="24"/>
          <w:lang w:val="af-ZA"/>
        </w:rPr>
        <w:t xml:space="preserve">` </w:t>
      </w:r>
      <w:proofErr w:type="spellStart"/>
      <w:r w:rsidR="00153C87" w:rsidRPr="00A71D81">
        <w:rPr>
          <w:rFonts w:ascii="GHEA Grapalat" w:hAnsi="GHEA Grapalat" w:cs="Sylfaen"/>
          <w:i w:val="0"/>
          <w:szCs w:val="24"/>
          <w:lang w:val="en-US"/>
        </w:rPr>
        <w:t>սույն</w:t>
      </w:r>
      <w:proofErr w:type="spellEnd"/>
      <w:r w:rsidR="00153C87" w:rsidRPr="00A71D81">
        <w:rPr>
          <w:rFonts w:ascii="GHEA Grapalat" w:hAnsi="GHEA Grapalat" w:cs="Sylfaen"/>
          <w:i w:val="0"/>
          <w:szCs w:val="24"/>
          <w:lang w:val="af-ZA"/>
        </w:rPr>
        <w:t xml:space="preserve"> </w:t>
      </w:r>
      <w:proofErr w:type="spellStart"/>
      <w:r w:rsidR="00153C87" w:rsidRPr="00A71D81">
        <w:rPr>
          <w:rFonts w:ascii="GHEA Grapalat" w:hAnsi="GHEA Grapalat" w:cs="Sylfaen"/>
          <w:i w:val="0"/>
          <w:szCs w:val="24"/>
          <w:lang w:val="en-US"/>
        </w:rPr>
        <w:t>հրավերի</w:t>
      </w:r>
      <w:proofErr w:type="spellEnd"/>
      <w:r w:rsidR="00153C87" w:rsidRPr="00A71D81">
        <w:rPr>
          <w:rFonts w:ascii="GHEA Grapalat" w:hAnsi="GHEA Grapalat" w:cs="Sylfaen"/>
          <w:i w:val="0"/>
          <w:szCs w:val="24"/>
          <w:lang w:val="af-ZA"/>
        </w:rPr>
        <w:t xml:space="preserve"> 1-</w:t>
      </w:r>
      <w:proofErr w:type="spellStart"/>
      <w:r w:rsidR="00153C87" w:rsidRPr="00A71D81">
        <w:rPr>
          <w:rFonts w:ascii="GHEA Grapalat" w:hAnsi="GHEA Grapalat" w:cs="Sylfaen"/>
          <w:i w:val="0"/>
          <w:szCs w:val="24"/>
          <w:lang w:val="en-US"/>
        </w:rPr>
        <w:t>ին</w:t>
      </w:r>
      <w:proofErr w:type="spellEnd"/>
      <w:r w:rsidR="00153C87" w:rsidRPr="00A71D81">
        <w:rPr>
          <w:rFonts w:ascii="GHEA Grapalat" w:hAnsi="GHEA Grapalat" w:cs="Sylfaen"/>
          <w:i w:val="0"/>
          <w:szCs w:val="24"/>
          <w:lang w:val="af-ZA"/>
        </w:rPr>
        <w:t xml:space="preserve"> </w:t>
      </w:r>
      <w:proofErr w:type="spellStart"/>
      <w:r w:rsidR="00153C87" w:rsidRPr="00A71D81">
        <w:rPr>
          <w:rFonts w:ascii="GHEA Grapalat" w:hAnsi="GHEA Grapalat" w:cs="Sylfaen"/>
          <w:i w:val="0"/>
          <w:szCs w:val="24"/>
          <w:lang w:val="en-US"/>
        </w:rPr>
        <w:t>մասի</w:t>
      </w:r>
      <w:proofErr w:type="spellEnd"/>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proofErr w:type="spellStart"/>
      <w:r w:rsidR="00153C87" w:rsidRPr="00A71D81">
        <w:rPr>
          <w:rFonts w:ascii="GHEA Grapalat" w:hAnsi="GHEA Grapalat" w:cs="Sylfaen"/>
          <w:i w:val="0"/>
          <w:szCs w:val="24"/>
          <w:lang w:val="en-US"/>
        </w:rPr>
        <w:t>կետի</w:t>
      </w:r>
      <w:proofErr w:type="spellEnd"/>
      <w:r w:rsidR="00153C87" w:rsidRPr="00A71D81">
        <w:rPr>
          <w:rFonts w:ascii="GHEA Grapalat" w:hAnsi="GHEA Grapalat" w:cs="Sylfaen"/>
          <w:i w:val="0"/>
          <w:szCs w:val="24"/>
          <w:lang w:val="af-ZA"/>
        </w:rPr>
        <w:t xml:space="preserve"> 2-</w:t>
      </w:r>
      <w:proofErr w:type="spellStart"/>
      <w:r w:rsidR="00153C87" w:rsidRPr="00A71D81">
        <w:rPr>
          <w:rFonts w:ascii="GHEA Grapalat" w:hAnsi="GHEA Grapalat" w:cs="Sylfaen"/>
          <w:i w:val="0"/>
          <w:szCs w:val="24"/>
          <w:lang w:val="en-US"/>
        </w:rPr>
        <w:t>րդ</w:t>
      </w:r>
      <w:proofErr w:type="spellEnd"/>
      <w:r w:rsidR="00153C87" w:rsidRPr="00A71D81">
        <w:rPr>
          <w:rFonts w:ascii="GHEA Grapalat" w:hAnsi="GHEA Grapalat" w:cs="Sylfaen"/>
          <w:i w:val="0"/>
          <w:szCs w:val="24"/>
          <w:lang w:val="af-ZA"/>
        </w:rPr>
        <w:t xml:space="preserve"> </w:t>
      </w:r>
      <w:proofErr w:type="spellStart"/>
      <w:r w:rsidR="00153C87" w:rsidRPr="00A71D81">
        <w:rPr>
          <w:rFonts w:ascii="GHEA Grapalat" w:hAnsi="GHEA Grapalat" w:cs="Sylfaen"/>
          <w:i w:val="0"/>
          <w:szCs w:val="24"/>
          <w:lang w:val="en-US"/>
        </w:rPr>
        <w:t>պարբերությամբ</w:t>
      </w:r>
      <w:proofErr w:type="spellEnd"/>
      <w:r w:rsidR="00153C87" w:rsidRPr="00A71D81">
        <w:rPr>
          <w:rFonts w:ascii="GHEA Grapalat" w:hAnsi="GHEA Grapalat" w:cs="Sylfaen"/>
          <w:i w:val="0"/>
          <w:szCs w:val="24"/>
          <w:lang w:val="af-ZA"/>
        </w:rPr>
        <w:t xml:space="preserve"> </w:t>
      </w:r>
      <w:proofErr w:type="spellStart"/>
      <w:r w:rsidR="00153C87" w:rsidRPr="00A71D81">
        <w:rPr>
          <w:rFonts w:ascii="GHEA Grapalat" w:hAnsi="GHEA Grapalat" w:cs="Sylfaen"/>
          <w:i w:val="0"/>
          <w:szCs w:val="24"/>
          <w:lang w:val="en-US"/>
        </w:rPr>
        <w:t>նախատեսված</w:t>
      </w:r>
      <w:proofErr w:type="spellEnd"/>
      <w:r w:rsidR="00153C87"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ֆինանսական</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միջոցները</w:t>
      </w:r>
      <w:proofErr w:type="spellEnd"/>
      <w:r w:rsidR="002D601F" w:rsidRPr="00A71D81">
        <w:rPr>
          <w:rFonts w:ascii="GHEA Grapalat" w:hAnsi="GHEA Grapalat" w:cs="Sylfaen"/>
          <w:i w:val="0"/>
          <w:szCs w:val="24"/>
          <w:lang w:val="af-ZA"/>
        </w:rPr>
        <w:t xml:space="preserve"> </w:t>
      </w:r>
      <w:proofErr w:type="spellStart"/>
      <w:r w:rsidR="002D601F" w:rsidRPr="00A71D81">
        <w:rPr>
          <w:rFonts w:ascii="GHEA Grapalat" w:hAnsi="GHEA Grapalat" w:cs="Sylfaen"/>
          <w:i w:val="0"/>
          <w:szCs w:val="24"/>
          <w:lang w:val="ru-RU"/>
        </w:rPr>
        <w:t>կամ</w:t>
      </w:r>
      <w:proofErr w:type="spellEnd"/>
      <w:r w:rsidR="002D601F" w:rsidRPr="00A71D81">
        <w:rPr>
          <w:rFonts w:ascii="GHEA Grapalat" w:hAnsi="GHEA Grapalat" w:cs="Sylfaen"/>
          <w:i w:val="0"/>
          <w:szCs w:val="24"/>
          <w:lang w:val="af-ZA"/>
        </w:rPr>
        <w:t xml:space="preserve"> </w:t>
      </w:r>
      <w:proofErr w:type="spellStart"/>
      <w:r w:rsidR="002D601F" w:rsidRPr="00A71D81">
        <w:rPr>
          <w:rFonts w:ascii="GHEA Grapalat" w:hAnsi="GHEA Grapalat" w:cs="Sylfaen"/>
          <w:i w:val="0"/>
          <w:szCs w:val="24"/>
          <w:lang w:val="ru-RU"/>
        </w:rPr>
        <w:t>գնումն</w:t>
      </w:r>
      <w:proofErr w:type="spellEnd"/>
      <w:r w:rsidR="002D601F" w:rsidRPr="00A71D81">
        <w:rPr>
          <w:rFonts w:ascii="GHEA Grapalat" w:hAnsi="GHEA Grapalat" w:cs="Sylfaen"/>
          <w:i w:val="0"/>
          <w:szCs w:val="24"/>
          <w:lang w:val="af-ZA"/>
        </w:rPr>
        <w:t xml:space="preserve"> </w:t>
      </w:r>
      <w:proofErr w:type="spellStart"/>
      <w:r w:rsidR="002D601F" w:rsidRPr="00A71D81">
        <w:rPr>
          <w:rFonts w:ascii="GHEA Grapalat" w:hAnsi="GHEA Grapalat" w:cs="Sylfaen"/>
          <w:i w:val="0"/>
          <w:szCs w:val="24"/>
          <w:lang w:val="ru-RU"/>
        </w:rPr>
        <w:t>իրականացվում</w:t>
      </w:r>
      <w:proofErr w:type="spellEnd"/>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proofErr w:type="spellStart"/>
      <w:r w:rsidR="002D601F" w:rsidRPr="00A71D81">
        <w:rPr>
          <w:rFonts w:ascii="GHEA Grapalat" w:hAnsi="GHEA Grapalat" w:cs="Sylfaen"/>
          <w:i w:val="0"/>
          <w:szCs w:val="24"/>
          <w:lang w:val="ru-RU"/>
        </w:rPr>
        <w:t>Օրենքի</w:t>
      </w:r>
      <w:proofErr w:type="spellEnd"/>
      <w:r w:rsidR="002D601F" w:rsidRPr="00A71D81">
        <w:rPr>
          <w:rFonts w:ascii="GHEA Grapalat" w:hAnsi="GHEA Grapalat" w:cs="Sylfaen"/>
          <w:i w:val="0"/>
          <w:szCs w:val="24"/>
          <w:lang w:val="af-ZA"/>
        </w:rPr>
        <w:t xml:space="preserve"> 15-</w:t>
      </w:r>
      <w:proofErr w:type="spellStart"/>
      <w:r w:rsidR="002D601F" w:rsidRPr="00A71D81">
        <w:rPr>
          <w:rFonts w:ascii="GHEA Grapalat" w:hAnsi="GHEA Grapalat" w:cs="Sylfaen"/>
          <w:i w:val="0"/>
          <w:szCs w:val="24"/>
          <w:lang w:val="ru-RU"/>
        </w:rPr>
        <w:t>րդ</w:t>
      </w:r>
      <w:proofErr w:type="spellEnd"/>
      <w:r w:rsidR="002D601F" w:rsidRPr="00A71D81">
        <w:rPr>
          <w:rFonts w:ascii="GHEA Grapalat" w:hAnsi="GHEA Grapalat" w:cs="Sylfaen"/>
          <w:i w:val="0"/>
          <w:szCs w:val="24"/>
          <w:lang w:val="af-ZA"/>
        </w:rPr>
        <w:t xml:space="preserve"> </w:t>
      </w:r>
      <w:proofErr w:type="spellStart"/>
      <w:r w:rsidR="002D601F" w:rsidRPr="00A71D81">
        <w:rPr>
          <w:rFonts w:ascii="GHEA Grapalat" w:hAnsi="GHEA Grapalat" w:cs="Sylfaen"/>
          <w:i w:val="0"/>
          <w:szCs w:val="24"/>
          <w:lang w:val="ru-RU"/>
        </w:rPr>
        <w:t>հոդվածի</w:t>
      </w:r>
      <w:proofErr w:type="spellEnd"/>
      <w:r w:rsidR="002D601F" w:rsidRPr="00A71D81">
        <w:rPr>
          <w:rFonts w:ascii="GHEA Grapalat" w:hAnsi="GHEA Grapalat" w:cs="Sylfaen"/>
          <w:i w:val="0"/>
          <w:szCs w:val="24"/>
          <w:lang w:val="af-ZA"/>
        </w:rPr>
        <w:t xml:space="preserve"> 6-</w:t>
      </w:r>
      <w:proofErr w:type="spellStart"/>
      <w:r w:rsidR="002D601F" w:rsidRPr="00A71D81">
        <w:rPr>
          <w:rFonts w:ascii="GHEA Grapalat" w:hAnsi="GHEA Grapalat" w:cs="Sylfaen"/>
          <w:i w:val="0"/>
          <w:szCs w:val="24"/>
          <w:lang w:val="ru-RU"/>
        </w:rPr>
        <w:t>րդ</w:t>
      </w:r>
      <w:proofErr w:type="spellEnd"/>
      <w:r w:rsidR="002D601F" w:rsidRPr="00A71D81">
        <w:rPr>
          <w:rFonts w:ascii="GHEA Grapalat" w:hAnsi="GHEA Grapalat" w:cs="Sylfaen"/>
          <w:i w:val="0"/>
          <w:szCs w:val="24"/>
          <w:lang w:val="af-ZA"/>
        </w:rPr>
        <w:t xml:space="preserve"> </w:t>
      </w:r>
      <w:proofErr w:type="spellStart"/>
      <w:r w:rsidR="002D601F" w:rsidRPr="00A71D81">
        <w:rPr>
          <w:rFonts w:ascii="GHEA Grapalat" w:hAnsi="GHEA Grapalat" w:cs="Sylfaen"/>
          <w:i w:val="0"/>
          <w:szCs w:val="24"/>
          <w:lang w:val="ru-RU"/>
        </w:rPr>
        <w:t>մասի</w:t>
      </w:r>
      <w:proofErr w:type="spellEnd"/>
      <w:r w:rsidR="002D601F" w:rsidRPr="00A71D81">
        <w:rPr>
          <w:rFonts w:ascii="GHEA Grapalat" w:hAnsi="GHEA Grapalat" w:cs="Sylfaen"/>
          <w:i w:val="0"/>
          <w:szCs w:val="24"/>
          <w:lang w:val="af-ZA"/>
        </w:rPr>
        <w:t xml:space="preserve"> </w:t>
      </w:r>
      <w:proofErr w:type="spellStart"/>
      <w:r w:rsidR="002D601F" w:rsidRPr="00A71D81">
        <w:rPr>
          <w:rFonts w:ascii="GHEA Grapalat" w:hAnsi="GHEA Grapalat" w:cs="Sylfaen"/>
          <w:i w:val="0"/>
          <w:szCs w:val="24"/>
          <w:lang w:val="ru-RU"/>
        </w:rPr>
        <w:t>հիման</w:t>
      </w:r>
      <w:proofErr w:type="spellEnd"/>
      <w:r w:rsidR="002D601F" w:rsidRPr="00A71D81">
        <w:rPr>
          <w:rFonts w:ascii="GHEA Grapalat" w:hAnsi="GHEA Grapalat" w:cs="Sylfaen"/>
          <w:i w:val="0"/>
          <w:szCs w:val="24"/>
          <w:lang w:val="af-ZA"/>
        </w:rPr>
        <w:t xml:space="preserve"> </w:t>
      </w:r>
      <w:proofErr w:type="spellStart"/>
      <w:r w:rsidR="002D601F" w:rsidRPr="00A71D81">
        <w:rPr>
          <w:rFonts w:ascii="GHEA Grapalat" w:hAnsi="GHEA Grapalat" w:cs="Sylfaen"/>
          <w:i w:val="0"/>
          <w:szCs w:val="24"/>
          <w:lang w:val="ru-RU"/>
        </w:rPr>
        <w:t>վրա</w:t>
      </w:r>
      <w:proofErr w:type="spellEnd"/>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Սույն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կետի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համաձայն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վարվող</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բանակցությունները</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կարող</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են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հանգեցնել</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միայն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առաջարկված</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գնի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նվազեցմանը</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կամ</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վճարման</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պայմանների</w:t>
      </w:r>
      <w:proofErr w:type="spellEnd"/>
      <w:r w:rsidRPr="00A71D81">
        <w:rPr>
          <w:rFonts w:ascii="GHEA Grapalat" w:hAnsi="GHEA Grapalat" w:cs="Sylfaen"/>
          <w:i w:val="0"/>
          <w:szCs w:val="24"/>
          <w:lang w:val="af-ZA"/>
        </w:rPr>
        <w:t xml:space="preserve"> </w:t>
      </w:r>
      <w:proofErr w:type="spellStart"/>
      <w:r w:rsidRPr="00A71D81">
        <w:rPr>
          <w:rFonts w:ascii="GHEA Grapalat" w:hAnsi="GHEA Grapalat" w:cs="Sylfaen"/>
          <w:i w:val="0"/>
          <w:szCs w:val="24"/>
          <w:lang w:val="ru-RU"/>
        </w:rPr>
        <w:t>փոփոխությանը</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իսկ</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բանակցությունները</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վարվում</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են</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միաժամանակյա</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բոլոր</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մասնակիցների</w:t>
      </w:r>
      <w:proofErr w:type="spellEnd"/>
      <w:r w:rsidR="00940C2A" w:rsidRPr="00A71D81">
        <w:rPr>
          <w:rFonts w:ascii="GHEA Grapalat" w:hAnsi="GHEA Grapalat" w:cs="Sylfaen"/>
          <w:i w:val="0"/>
          <w:szCs w:val="24"/>
          <w:lang w:val="af-ZA"/>
        </w:rPr>
        <w:t xml:space="preserve"> </w:t>
      </w:r>
      <w:proofErr w:type="spellStart"/>
      <w:r w:rsidR="00940C2A" w:rsidRPr="00A71D81">
        <w:rPr>
          <w:rFonts w:ascii="GHEA Grapalat" w:hAnsi="GHEA Grapalat" w:cs="Sylfaen"/>
          <w:i w:val="0"/>
          <w:szCs w:val="24"/>
          <w:lang w:val="ru-RU"/>
        </w:rPr>
        <w:t>հետ</w:t>
      </w:r>
      <w:proofErr w:type="spellEnd"/>
      <w:r w:rsidRPr="00A71D81">
        <w:rPr>
          <w:rFonts w:ascii="GHEA Grapalat" w:hAnsi="GHEA Grapalat" w:cs="Sylfaen"/>
          <w:i w:val="0"/>
          <w:szCs w:val="24"/>
          <w:lang w:val="af-ZA"/>
        </w:rPr>
        <w:t>.</w:t>
      </w:r>
    </w:p>
    <w:p w14:paraId="06497AB4" w14:textId="77777777" w:rsidR="00096865" w:rsidRPr="00A71D81" w:rsidDel="00992C40" w:rsidRDefault="00096865"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w:t>
      </w:r>
      <w:proofErr w:type="spellStart"/>
      <w:r w:rsidRPr="00A71D81">
        <w:rPr>
          <w:rFonts w:ascii="GHEA Grapalat" w:hAnsi="GHEA Grapalat" w:cs="Sylfaen"/>
          <w:szCs w:val="24"/>
          <w:lang w:val="ru-RU"/>
        </w:rPr>
        <w:t>Օրենքով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նախատեսված</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այլ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դեպքերի</w:t>
      </w:r>
      <w:proofErr w:type="spellEnd"/>
      <w:r w:rsidR="004D5671" w:rsidRPr="00A71D81">
        <w:rPr>
          <w:rFonts w:ascii="GHEA Grapalat" w:hAnsi="GHEA Grapalat" w:cs="Sylfaen"/>
          <w:szCs w:val="24"/>
          <w:lang w:val="ru-RU"/>
        </w:rPr>
        <w:t>։</w:t>
      </w:r>
    </w:p>
    <w:p w14:paraId="4BF4ECBC"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4348F9" w:rsidRPr="00A71D81">
        <w:rPr>
          <w:rFonts w:ascii="GHEA Grapalat" w:hAnsi="GHEA Grapalat"/>
          <w:sz w:val="20"/>
          <w:lang w:val="af-ZA" w:eastAsia="x-none"/>
        </w:rPr>
        <w:t>6</w:t>
      </w:r>
      <w:r w:rsidR="00D7435F"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կամ</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եթե</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ոչ</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գնային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պայմաններին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բավարարող</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գնահատված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հայտեր</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ներկայացրած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բոլոր</w:t>
      </w:r>
      <w:proofErr w:type="spellEnd"/>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proofErr w:type="spellStart"/>
      <w:r w:rsidR="009B6D58" w:rsidRPr="00A71D81">
        <w:rPr>
          <w:rFonts w:ascii="GHEA Grapalat" w:hAnsi="GHEA Grapalat" w:cs="Sylfaen"/>
          <w:sz w:val="20"/>
          <w:szCs w:val="24"/>
          <w:lang w:val="ru-RU" w:eastAsia="en-US"/>
        </w:rPr>
        <w:t>ասնակիցների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ներկայացրած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գնային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առաջարկները</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գերազանցում</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են</w:t>
      </w:r>
      <w:proofErr w:type="spellEnd"/>
      <w:r w:rsidR="009B6D58"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սույն</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ընթացակարգի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շրջանակում</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գնվելիք</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ապրանքների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գնման</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գինը</w:t>
      </w:r>
      <w:proofErr w:type="spellEnd"/>
      <w:r w:rsidR="00FF3E3D" w:rsidRPr="00A71D81">
        <w:rPr>
          <w:rFonts w:ascii="GHEA Grapalat" w:hAnsi="GHEA Grapalat" w:cs="Sylfaen"/>
          <w:sz w:val="20"/>
          <w:szCs w:val="24"/>
          <w:lang w:val="af-ZA" w:eastAsia="en-US"/>
        </w:rPr>
        <w:t xml:space="preserve"> </w:t>
      </w:r>
      <w:proofErr w:type="spellStart"/>
      <w:r w:rsidR="00FF3E3D" w:rsidRPr="00A71D81">
        <w:rPr>
          <w:rFonts w:ascii="GHEA Grapalat" w:hAnsi="GHEA Grapalat" w:cs="Sylfaen"/>
          <w:sz w:val="20"/>
          <w:szCs w:val="24"/>
          <w:lang w:val="ru-RU" w:eastAsia="en-US"/>
        </w:rPr>
        <w:t>կամ</w:t>
      </w:r>
      <w:proofErr w:type="spellEnd"/>
      <w:r w:rsidR="00FF3E3D" w:rsidRPr="00A71D81">
        <w:rPr>
          <w:rFonts w:ascii="GHEA Grapalat" w:hAnsi="GHEA Grapalat" w:cs="Sylfaen"/>
          <w:sz w:val="20"/>
          <w:szCs w:val="24"/>
          <w:lang w:val="af-ZA" w:eastAsia="en-US"/>
        </w:rPr>
        <w:t xml:space="preserve"> </w:t>
      </w:r>
      <w:proofErr w:type="spellStart"/>
      <w:r w:rsidR="00FF3E3D" w:rsidRPr="00A71D81">
        <w:rPr>
          <w:rFonts w:ascii="GHEA Grapalat" w:hAnsi="GHEA Grapalat" w:cs="Sylfaen"/>
          <w:sz w:val="20"/>
          <w:szCs w:val="24"/>
          <w:lang w:val="ru-RU" w:eastAsia="en-US"/>
        </w:rPr>
        <w:t>գնումն</w:t>
      </w:r>
      <w:proofErr w:type="spellEnd"/>
      <w:r w:rsidR="00FF3E3D" w:rsidRPr="00A71D81">
        <w:rPr>
          <w:rFonts w:ascii="GHEA Grapalat" w:hAnsi="GHEA Grapalat" w:cs="Sylfaen"/>
          <w:sz w:val="20"/>
          <w:szCs w:val="24"/>
          <w:lang w:val="af-ZA" w:eastAsia="en-US"/>
        </w:rPr>
        <w:t xml:space="preserve"> </w:t>
      </w:r>
      <w:proofErr w:type="spellStart"/>
      <w:r w:rsidR="00FF3E3D" w:rsidRPr="00A71D81">
        <w:rPr>
          <w:rFonts w:ascii="GHEA Grapalat" w:hAnsi="GHEA Grapalat" w:cs="Sylfaen"/>
          <w:sz w:val="20"/>
          <w:szCs w:val="24"/>
          <w:lang w:val="ru-RU" w:eastAsia="en-US"/>
        </w:rPr>
        <w:t>իրականացվում</w:t>
      </w:r>
      <w:proofErr w:type="spellEnd"/>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proofErr w:type="spellStart"/>
      <w:r w:rsidR="00FF3E3D" w:rsidRPr="00A71D81">
        <w:rPr>
          <w:rFonts w:ascii="GHEA Grapalat" w:hAnsi="GHEA Grapalat" w:cs="Sylfaen"/>
          <w:sz w:val="20"/>
          <w:szCs w:val="24"/>
          <w:lang w:val="ru-RU" w:eastAsia="en-US"/>
        </w:rPr>
        <w:t>Օրենքի</w:t>
      </w:r>
      <w:proofErr w:type="spellEnd"/>
      <w:r w:rsidR="00FF3E3D" w:rsidRPr="00A71D81">
        <w:rPr>
          <w:rFonts w:ascii="GHEA Grapalat" w:hAnsi="GHEA Grapalat" w:cs="Sylfaen"/>
          <w:sz w:val="20"/>
          <w:szCs w:val="24"/>
          <w:lang w:val="af-ZA" w:eastAsia="en-US"/>
        </w:rPr>
        <w:t xml:space="preserve"> 15-</w:t>
      </w:r>
      <w:proofErr w:type="spellStart"/>
      <w:r w:rsidR="00FF3E3D" w:rsidRPr="00A71D81">
        <w:rPr>
          <w:rFonts w:ascii="GHEA Grapalat" w:hAnsi="GHEA Grapalat" w:cs="Sylfaen"/>
          <w:sz w:val="20"/>
          <w:szCs w:val="24"/>
          <w:lang w:val="ru-RU" w:eastAsia="en-US"/>
        </w:rPr>
        <w:t>րդ</w:t>
      </w:r>
      <w:proofErr w:type="spellEnd"/>
      <w:r w:rsidR="00FF3E3D" w:rsidRPr="00A71D81">
        <w:rPr>
          <w:rFonts w:ascii="GHEA Grapalat" w:hAnsi="GHEA Grapalat" w:cs="Sylfaen"/>
          <w:sz w:val="20"/>
          <w:szCs w:val="24"/>
          <w:lang w:val="af-ZA" w:eastAsia="en-US"/>
        </w:rPr>
        <w:t xml:space="preserve"> </w:t>
      </w:r>
      <w:proofErr w:type="spellStart"/>
      <w:r w:rsidR="00FF3E3D" w:rsidRPr="00A71D81">
        <w:rPr>
          <w:rFonts w:ascii="GHEA Grapalat" w:hAnsi="GHEA Grapalat" w:cs="Sylfaen"/>
          <w:sz w:val="20"/>
          <w:szCs w:val="24"/>
          <w:lang w:val="ru-RU" w:eastAsia="en-US"/>
        </w:rPr>
        <w:t>հոդվածի</w:t>
      </w:r>
      <w:proofErr w:type="spellEnd"/>
      <w:r w:rsidR="00FF3E3D" w:rsidRPr="00A71D81">
        <w:rPr>
          <w:rFonts w:ascii="GHEA Grapalat" w:hAnsi="GHEA Grapalat" w:cs="Sylfaen"/>
          <w:sz w:val="20"/>
          <w:szCs w:val="24"/>
          <w:lang w:val="af-ZA" w:eastAsia="en-US"/>
        </w:rPr>
        <w:t xml:space="preserve"> 6-</w:t>
      </w:r>
      <w:proofErr w:type="spellStart"/>
      <w:r w:rsidR="00FF3E3D" w:rsidRPr="00A71D81">
        <w:rPr>
          <w:rFonts w:ascii="GHEA Grapalat" w:hAnsi="GHEA Grapalat" w:cs="Sylfaen"/>
          <w:sz w:val="20"/>
          <w:szCs w:val="24"/>
          <w:lang w:val="ru-RU" w:eastAsia="en-US"/>
        </w:rPr>
        <w:t>րդ</w:t>
      </w:r>
      <w:proofErr w:type="spellEnd"/>
      <w:r w:rsidR="00FF3E3D" w:rsidRPr="00A71D81">
        <w:rPr>
          <w:rFonts w:ascii="GHEA Grapalat" w:hAnsi="GHEA Grapalat" w:cs="Sylfaen"/>
          <w:sz w:val="20"/>
          <w:szCs w:val="24"/>
          <w:lang w:val="af-ZA" w:eastAsia="en-US"/>
        </w:rPr>
        <w:t xml:space="preserve"> </w:t>
      </w:r>
      <w:proofErr w:type="spellStart"/>
      <w:r w:rsidR="00FF3E3D" w:rsidRPr="00A71D81">
        <w:rPr>
          <w:rFonts w:ascii="GHEA Grapalat" w:hAnsi="GHEA Grapalat" w:cs="Sylfaen"/>
          <w:sz w:val="20"/>
          <w:szCs w:val="24"/>
          <w:lang w:val="ru-RU" w:eastAsia="en-US"/>
        </w:rPr>
        <w:t>մասի</w:t>
      </w:r>
      <w:proofErr w:type="spellEnd"/>
      <w:r w:rsidR="00FF3E3D" w:rsidRPr="00A71D81">
        <w:rPr>
          <w:rFonts w:ascii="GHEA Grapalat" w:hAnsi="GHEA Grapalat" w:cs="Sylfaen"/>
          <w:sz w:val="20"/>
          <w:szCs w:val="24"/>
          <w:lang w:val="af-ZA" w:eastAsia="en-US"/>
        </w:rPr>
        <w:t xml:space="preserve"> </w:t>
      </w:r>
      <w:proofErr w:type="spellStart"/>
      <w:r w:rsidR="00FF3E3D" w:rsidRPr="00A71D81">
        <w:rPr>
          <w:rFonts w:ascii="GHEA Grapalat" w:hAnsi="GHEA Grapalat" w:cs="Sylfaen"/>
          <w:sz w:val="20"/>
          <w:szCs w:val="24"/>
          <w:lang w:val="ru-RU" w:eastAsia="en-US"/>
        </w:rPr>
        <w:t>հիման</w:t>
      </w:r>
      <w:proofErr w:type="spellEnd"/>
      <w:r w:rsidR="00FF3E3D" w:rsidRPr="00A71D81">
        <w:rPr>
          <w:rFonts w:ascii="GHEA Grapalat" w:hAnsi="GHEA Grapalat" w:cs="Sylfaen"/>
          <w:sz w:val="20"/>
          <w:szCs w:val="24"/>
          <w:lang w:val="af-ZA" w:eastAsia="en-US"/>
        </w:rPr>
        <w:t xml:space="preserve"> </w:t>
      </w:r>
      <w:proofErr w:type="spellStart"/>
      <w:r w:rsidR="00FF3E3D" w:rsidRPr="00A71D81">
        <w:rPr>
          <w:rFonts w:ascii="GHEA Grapalat" w:hAnsi="GHEA Grapalat" w:cs="Sylfaen"/>
          <w:sz w:val="20"/>
          <w:szCs w:val="24"/>
          <w:lang w:val="ru-RU" w:eastAsia="en-US"/>
        </w:rPr>
        <w:t>վրա</w:t>
      </w:r>
      <w:proofErr w:type="spellEnd"/>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14:paraId="0E2ABB9F"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պայման</w:t>
      </w:r>
      <w:proofErr w:type="spellEnd"/>
      <w:r w:rsidRPr="00A71D81">
        <w:rPr>
          <w:rFonts w:ascii="GHEA Grapalat" w:hAnsi="GHEA Grapalat" w:cs="Sylfaen"/>
          <w:sz w:val="20"/>
          <w:szCs w:val="24"/>
          <w:lang w:val="af-ZA" w:eastAsia="en-US"/>
        </w:rPr>
        <w:softHyphen/>
      </w:r>
      <w:proofErr w:type="spellStart"/>
      <w:r w:rsidRPr="00A71D81">
        <w:rPr>
          <w:rFonts w:ascii="GHEA Grapalat" w:hAnsi="GHEA Grapalat" w:cs="Sylfaen"/>
          <w:sz w:val="20"/>
          <w:szCs w:val="24"/>
          <w:lang w:val="ru-RU" w:eastAsia="en-US"/>
        </w:rPr>
        <w:t>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բավարարող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գնահատված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բոլոր</w:t>
      </w:r>
      <w:proofErr w:type="spellEnd"/>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բոլոր</w:t>
      </w:r>
      <w:proofErr w:type="spellEnd"/>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բավարար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գնահատված</w:t>
      </w:r>
      <w:proofErr w:type="spellEnd"/>
      <w:r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հայտեր</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բոլոր</w:t>
      </w:r>
      <w:proofErr w:type="spellEnd"/>
      <w:r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428FB12B"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սահմանված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լրանալու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ըստ</w:t>
      </w:r>
      <w:proofErr w:type="spellEnd"/>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գերազանցում</w:t>
      </w:r>
      <w:proofErr w:type="spellEnd"/>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հայտարարվում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w:t>
      </w:r>
    </w:p>
    <w:p w14:paraId="1D8CA68D" w14:textId="77777777"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բանակցությունների</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համար</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սահմանված</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վերջնաժամկետը</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լրանալու</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պահին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եթե</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դրան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ներկա</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մասնակիցների</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ներկայացրած</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գները</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գերազանցում</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են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գնման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գինը</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ապա</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գնահատող</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հանձնաժողովը</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կարող</w:t>
      </w:r>
      <w:proofErr w:type="spellEnd"/>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բանակցությունների</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արդյունքում</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ցածր</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գնային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առաջարկ</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ներկայացրած</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մասնակցին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հայտարարել</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ընտրված</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մասնակից</w:t>
      </w:r>
      <w:proofErr w:type="spellEnd"/>
      <w:r w:rsidR="00E83BAF" w:rsidRPr="00A71D81">
        <w:rPr>
          <w:rFonts w:ascii="GHEA Grapalat" w:hAnsi="GHEA Grapalat" w:cs="Sylfaen"/>
          <w:sz w:val="20"/>
          <w:lang w:val="ru-RU"/>
        </w:rPr>
        <w:t>՝</w:t>
      </w:r>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պայմանով</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որ</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վերջինիս</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հետ</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կնքվող</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պայմանագրով</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նախատեսված</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կողմերի</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իրավունքներն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ու</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պարտականություններն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ուժի</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մեջ</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են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մտնում</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գնման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գինը</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գերազանցող</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չափով</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լրացուցիչ</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ֆինանսական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միջոցներ</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նախատեսվելու</w:t>
      </w:r>
      <w:proofErr w:type="spellEnd"/>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դրա</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հիման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վրա</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կողմերի</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միջև</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համաձայնագիր</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կնքելու</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դեպքում</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Ընդ</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որում</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համաձայնագիրը</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կնքվում</w:t>
      </w:r>
      <w:proofErr w:type="spellEnd"/>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լրացուցիչ</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ֆինանսական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միջոցները</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նախատեսվելուն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հաջորդող</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տասնհինգ</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աշխատանքային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օրվա</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ընթացքում</w:t>
      </w:r>
      <w:proofErr w:type="spellEnd"/>
      <w:r w:rsidR="00E83BAF" w:rsidRPr="00A71D81">
        <w:rPr>
          <w:rFonts w:ascii="GHEA Grapalat" w:hAnsi="GHEA Grapalat" w:cs="Sylfaen"/>
          <w:sz w:val="20"/>
          <w:lang w:val="ru-RU"/>
        </w:rPr>
        <w:t>՝</w:t>
      </w:r>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ապրանքի</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մատակարարման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ժամկետները</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երկարաձգելով</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պայմանագրի</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կնքման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օրվանից</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մինչև</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համաձայնագրի</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կնքման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օրն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ընկած</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ժամանակահատվածով</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Սույն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պարբերության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համաձայն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կնքված</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պայմանագիրը</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լուծվում</w:t>
      </w:r>
      <w:proofErr w:type="spellEnd"/>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եթե</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կնքելուն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հաջորդող</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վաթսուն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օրացուցային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օրվա</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ընթացքում</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լրացուցիչ</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ֆինանսական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միջոցներ</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չեն</w:t>
      </w:r>
      <w:proofErr w:type="spellEnd"/>
      <w:r w:rsidR="00E83BAF" w:rsidRPr="00A71D81">
        <w:rPr>
          <w:rFonts w:ascii="GHEA Grapalat" w:hAnsi="GHEA Grapalat" w:cs="Sylfaen"/>
          <w:sz w:val="20"/>
          <w:lang w:val="af-ZA"/>
        </w:rPr>
        <w:t xml:space="preserve"> </w:t>
      </w:r>
      <w:proofErr w:type="spellStart"/>
      <w:r w:rsidR="00E83BAF" w:rsidRPr="00A71D81">
        <w:rPr>
          <w:rFonts w:ascii="GHEA Grapalat" w:hAnsi="GHEA Grapalat" w:cs="Sylfaen"/>
          <w:sz w:val="20"/>
          <w:lang w:val="ru-RU"/>
        </w:rPr>
        <w:t>նախատեսվում</w:t>
      </w:r>
      <w:proofErr w:type="spellEnd"/>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14:paraId="37DE203A" w14:textId="77777777"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14:paraId="5E554C06" w14:textId="77777777"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77777777"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Օրենքի</w:t>
      </w:r>
      <w:proofErr w:type="spellEnd"/>
      <w:r w:rsidR="0036230B" w:rsidRPr="006D2E03">
        <w:rPr>
          <w:rFonts w:ascii="GHEA Grapalat" w:hAnsi="GHEA Grapalat" w:cs="Sylfaen"/>
          <w:sz w:val="20"/>
          <w:lang w:val="af-ZA"/>
        </w:rPr>
        <w:t xml:space="preserve"> 6-</w:t>
      </w:r>
      <w:proofErr w:type="spellStart"/>
      <w:r w:rsidR="0036230B" w:rsidRPr="006D2E03">
        <w:rPr>
          <w:rFonts w:ascii="GHEA Grapalat" w:hAnsi="GHEA Grapalat" w:cs="Sylfaen"/>
          <w:sz w:val="20"/>
        </w:rPr>
        <w:t>րդ</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հոդվածի</w:t>
      </w:r>
      <w:proofErr w:type="spellEnd"/>
      <w:r w:rsidR="0036230B" w:rsidRPr="006D2E03">
        <w:rPr>
          <w:rFonts w:ascii="GHEA Grapalat" w:hAnsi="GHEA Grapalat" w:cs="Sylfaen"/>
          <w:sz w:val="20"/>
          <w:lang w:val="af-ZA"/>
        </w:rPr>
        <w:t xml:space="preserve"> 1-</w:t>
      </w:r>
      <w:proofErr w:type="spellStart"/>
      <w:r w:rsidR="0036230B" w:rsidRPr="006D2E03">
        <w:rPr>
          <w:rFonts w:ascii="GHEA Grapalat" w:hAnsi="GHEA Grapalat" w:cs="Sylfaen"/>
          <w:sz w:val="20"/>
        </w:rPr>
        <w:t>ին</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մասի</w:t>
      </w:r>
      <w:proofErr w:type="spellEnd"/>
      <w:r w:rsidR="0036230B" w:rsidRPr="006D2E03">
        <w:rPr>
          <w:rFonts w:ascii="GHEA Grapalat" w:hAnsi="GHEA Grapalat" w:cs="Sylfaen"/>
          <w:sz w:val="20"/>
          <w:lang w:val="af-ZA"/>
        </w:rPr>
        <w:t xml:space="preserve"> 6-</w:t>
      </w:r>
      <w:proofErr w:type="spellStart"/>
      <w:r w:rsidR="0036230B" w:rsidRPr="006D2E03">
        <w:rPr>
          <w:rFonts w:ascii="GHEA Grapalat" w:hAnsi="GHEA Grapalat" w:cs="Sylfaen"/>
          <w:sz w:val="20"/>
        </w:rPr>
        <w:t>րդ</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կետով</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նախատեսված</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հիմքերն</w:t>
      </w:r>
      <w:proofErr w:type="spellEnd"/>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հայտ</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գալու</w:t>
      </w:r>
      <w:proofErr w:type="spellEnd"/>
      <w:r w:rsidR="0036230B"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դեպքում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պատվիրատուի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ղեկավարի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պատճառաբանված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վրա</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մարմինը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ներառում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գնումների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գործընթացին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իրավունք</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չունեցող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մասնակիցների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ցուցակում</w:t>
      </w:r>
      <w:proofErr w:type="spellEnd"/>
      <w:r w:rsidR="00F40755" w:rsidRPr="006D2E03">
        <w:rPr>
          <w:rFonts w:ascii="GHEA Grapalat" w:hAnsi="GHEA Grapalat" w:cs="Sylfaen"/>
          <w:sz w:val="20"/>
          <w:lang w:val="ru-RU"/>
        </w:rPr>
        <w:t>։</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Ընդ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որում</w:t>
      </w:r>
      <w:proofErr w:type="spellEnd"/>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proofErr w:type="spellStart"/>
      <w:r w:rsidR="00F40755" w:rsidRPr="006D2E03">
        <w:rPr>
          <w:rFonts w:ascii="GHEA Grapalat" w:hAnsi="GHEA Grapalat" w:cs="Sylfaen"/>
          <w:sz w:val="20"/>
          <w:lang w:val="ru-RU"/>
        </w:rPr>
        <w:t>սույն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կետում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նշված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պատվիրատուի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ղեկավարը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կայացնում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ընթացակարգը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չկայացած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հայտարարվելու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կնքված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պայմանագրի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վերաբերյալ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հայտարարությունը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հրապարակելու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պայմանագիրը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միակողմանի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լուծելու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հրապարակելու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կայացվելուն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այն</w:t>
      </w:r>
      <w:proofErr w:type="spellEnd"/>
      <w:r w:rsidR="00F40755" w:rsidRPr="006D2E03">
        <w:rPr>
          <w:rFonts w:ascii="GHEA Grapalat" w:hAnsi="GHEA Grapalat" w:cs="Sylfaen"/>
          <w:sz w:val="20"/>
          <w:lang w:val="af-ZA"/>
        </w:rPr>
        <w:t xml:space="preserve"> գրավոր </w:t>
      </w:r>
      <w:proofErr w:type="spellStart"/>
      <w:r w:rsidR="00F40755" w:rsidRPr="006D2E03">
        <w:rPr>
          <w:rFonts w:ascii="GHEA Grapalat" w:hAnsi="GHEA Grapalat" w:cs="Sylfaen"/>
          <w:sz w:val="20"/>
          <w:lang w:val="ru-RU"/>
        </w:rPr>
        <w:t>տրամադրվում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մարմնին</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մարմինը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ներառում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գնումների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գործընթացին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իրավունք</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չունեցող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մասնակիցների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ցուցակում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ստանալուն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քառասուներորդ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w:t>
      </w:r>
      <w:proofErr w:type="spellEnd"/>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իսկ</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ստանալուն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քառասուներորդ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դրությամբ</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կողմից</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բողոքարկման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վերաբերյալ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հարուցված</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չավարտված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առկայության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դեպքում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տվյալ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գործով</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եզրափակիչ</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ակտն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ուժի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մեջ</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մտնելու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w:t>
      </w:r>
      <w:proofErr w:type="spellEnd"/>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եթե</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քննության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արդյունքով</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կատարման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հնարավորությունը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77777777"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14:paraId="620CA7AB" w14:textId="77777777" w:rsidR="00DB4EFF" w:rsidRPr="006D2E03" w:rsidRDefault="00DB4EFF" w:rsidP="00DB4EFF">
      <w:pPr>
        <w:pStyle w:val="aff"/>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A892530" w14:textId="77777777" w:rsidR="00DB4EFF" w:rsidRPr="006D2E03" w:rsidRDefault="00DB4EFF" w:rsidP="00DB4EFF">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r w:rsidRPr="006D2E03">
        <w:rPr>
          <w:rFonts w:ascii="GHEA Grapalat" w:hAnsi="GHEA Grapalat" w:cs="Sylfaen"/>
          <w:sz w:val="20"/>
          <w:lang w:val="en-US"/>
        </w:rPr>
        <w:t>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հետո</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բայց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ուշ</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քան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պայմանագիր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կնքած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անձին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ներառելու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վերջնաժամկետը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լրանալու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ապա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պատվիրատուն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դրա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գրավոր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տեղեկացնում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մարմին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հիման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վրա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մասնակիցը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ներառվում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ցուցակում</w:t>
      </w:r>
      <w:proofErr w:type="spellEnd"/>
      <w:r w:rsidRPr="006D2E03">
        <w:rPr>
          <w:rFonts w:ascii="GHEA Grapalat" w:hAnsi="GHEA Grapalat" w:cs="Sylfaen"/>
          <w:sz w:val="20"/>
          <w:lang w:val="af-ZA"/>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lastRenderedPageBreak/>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7777777"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Style w:val="af6"/>
          <w:rFonts w:ascii="GHEA Grapalat" w:hAnsi="GHEA Grapalat" w:cs="Sylfaen"/>
          <w:color w:val="FFFFFF"/>
        </w:rPr>
        <w:footnoteReference w:id="4"/>
      </w:r>
      <w:r w:rsidR="00571F29" w:rsidRPr="00A71D81">
        <w:rPr>
          <w:rFonts w:ascii="GHEA Grapalat" w:hAnsi="GHEA Grapalat" w:cs="Tahoma"/>
        </w:rPr>
        <w:t>։</w:t>
      </w:r>
      <w:r w:rsidR="00436F47" w:rsidRPr="00A71D81">
        <w:rPr>
          <w:rFonts w:ascii="GHEA Grapalat" w:hAnsi="GHEA Grapalat" w:cs="Tahoma"/>
          <w:vertAlign w:val="superscript"/>
        </w:rPr>
        <w:t>11</w:t>
      </w:r>
      <w:r w:rsidR="002B103D" w:rsidRPr="00A71D81">
        <w:rPr>
          <w:rFonts w:ascii="GHEA Grapalat" w:hAnsi="GHEA Grapalat" w:cs="Tahoma"/>
          <w:lang w:val="hy-AM"/>
        </w:rPr>
        <w:t xml:space="preserve"> </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208DD891"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 </w:t>
      </w:r>
      <w:r w:rsidR="00305054" w:rsidRPr="00305054">
        <w:rPr>
          <w:rFonts w:ascii="GHEA Grapalat" w:hAnsi="GHEA Grapalat" w:cs="Sylfaen"/>
          <w:lang w:val="hy-AM"/>
        </w:rPr>
        <w:t>1</w:t>
      </w:r>
      <w:r w:rsidR="00305054" w:rsidRPr="00BA757E">
        <w:rPr>
          <w:rFonts w:ascii="GHEA Grapalat" w:hAnsi="GHEA Grapalat" w:cs="Sylfaen"/>
          <w:lang w:val="hy-AM"/>
        </w:rPr>
        <w:t>0</w:t>
      </w:r>
      <w:r w:rsidRPr="00F40755">
        <w:rPr>
          <w:rFonts w:ascii="GHEA Grapalat" w:hAnsi="GHEA Grapalat" w:cs="Sylfaen"/>
          <w:lang w:val="es-ES"/>
        </w:rPr>
        <w:t xml:space="preserve">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 xml:space="preserve">կնքվելիք պայմանագրի </w:t>
      </w:r>
      <w:r w:rsidR="00D42D0A" w:rsidRPr="00BA41C0">
        <w:rPr>
          <w:rFonts w:ascii="GHEA Grapalat" w:hAnsi="GHEA Grapalat" w:cs="Sylfaen"/>
          <w:sz w:val="20"/>
          <w:lang w:val="hy-AM"/>
        </w:rPr>
        <w:lastRenderedPageBreak/>
        <w:t>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7777777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14:paraId="089EADE0" w14:textId="777777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af6"/>
          <w:rFonts w:ascii="GHEA Grapalat" w:hAnsi="GHEA Grapalat" w:cs="Arial"/>
          <w:sz w:val="20"/>
        </w:rPr>
        <w:footnoteReference w:id="5"/>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14:paraId="4A8113F6" w14:textId="77777777"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77777777"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w:t>
      </w:r>
      <w:r w:rsidRPr="00A71D81">
        <w:rPr>
          <w:rFonts w:ascii="GHEA Grapalat" w:hAnsi="GHEA Grapalat" w:cs="Arial"/>
          <w:sz w:val="20"/>
          <w:lang w:val="hy-AM"/>
        </w:rPr>
        <w:lastRenderedPageBreak/>
        <w:t>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959C618" w14:textId="77777777" w:rsidR="00A161E3" w:rsidRPr="007E2C83" w:rsidRDefault="00A161E3" w:rsidP="00A161E3">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41156F8" w14:textId="77777777" w:rsidR="00A161E3" w:rsidRPr="00A71D81" w:rsidRDefault="00A161E3" w:rsidP="00BA7FAD">
      <w:pPr>
        <w:pStyle w:val="af4"/>
        <w:shd w:val="clear" w:color="auto" w:fill="FFFFFF"/>
        <w:spacing w:before="0" w:beforeAutospacing="0" w:after="0" w:afterAutospacing="0"/>
        <w:ind w:firstLine="375"/>
        <w:jc w:val="both"/>
        <w:rPr>
          <w:rFonts w:ascii="GHEA Grapalat" w:hAnsi="GHEA Grapalat" w:cs="Arial"/>
          <w:sz w:val="20"/>
          <w:lang w:val="hy-AM"/>
        </w:rPr>
      </w:pPr>
    </w:p>
    <w:p w14:paraId="7842302C" w14:textId="4CBE50CA" w:rsidR="00CF12EE" w:rsidRPr="00A71D81" w:rsidRDefault="00BA7FAD" w:rsidP="00BA7FAD">
      <w:pPr>
        <w:ind w:firstLine="567"/>
        <w:jc w:val="both"/>
        <w:rPr>
          <w:rFonts w:ascii="GHEA Grapalat" w:hAnsi="GHEA Grapalat" w:cs="Arial"/>
          <w:color w:val="FFFFFF"/>
          <w:sz w:val="20"/>
          <w:lang w:val="af-ZA"/>
        </w:rPr>
      </w:pPr>
      <w:r w:rsidRPr="00A71D81">
        <w:rPr>
          <w:rFonts w:ascii="GHEA Grapalat" w:hAnsi="GHEA Grapalat" w:cs="Arial"/>
          <w:sz w:val="20"/>
          <w:lang w:val="hy-AM"/>
        </w:rPr>
        <w:t xml:space="preserve"> </w:t>
      </w:r>
      <w:r w:rsidR="00A161E3">
        <w:rPr>
          <w:rFonts w:ascii="GHEA Grapalat" w:hAnsi="GHEA Grapalat" w:cs="Arial"/>
          <w:sz w:val="20"/>
          <w:lang w:val="hy-AM"/>
        </w:rPr>
        <w:t>ե</w:t>
      </w:r>
      <w:r w:rsidRPr="00A71D81">
        <w:rPr>
          <w:rFonts w:ascii="GHEA Grapalat" w:hAnsi="GHEA Grapalat" w:cs="Arial"/>
          <w:sz w:val="20"/>
          <w:lang w:val="hy-AM"/>
        </w:rPr>
        <w:t>րաշխիքի ձևով որակավորման ապահովումը ընտրված մասնակիցը ներկայացնում է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af6"/>
          <w:rFonts w:ascii="GHEA Grapalat" w:hAnsi="GHEA Grapalat" w:cs="Arial"/>
          <w:color w:val="FFFFFF"/>
          <w:sz w:val="20"/>
          <w:lang w:val="af-ZA"/>
        </w:rPr>
        <w:footnoteReference w:customMarkFollows="1" w:id="6"/>
        <w:t>12</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D61AC8C"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BA757E" w:rsidRPr="00BA757E">
        <w:rPr>
          <w:rFonts w:ascii="GHEA Grapalat" w:hAnsi="GHEA Grapalat" w:cs="Arial"/>
          <w:sz w:val="20"/>
          <w:lang w:val="hy-AM"/>
        </w:rPr>
        <w:t>միակողմանի հաստատված հայտարարության՝ տուժանքի (հավելված 5.1) կամ կանխիկ փողի ձևով</w:t>
      </w:r>
      <w:r w:rsidR="00501A05" w:rsidRPr="00BA757E">
        <w:rPr>
          <w:rFonts w:ascii="GHEA Grapalat" w:hAnsi="GHEA Grapalat" w:cs="Arial"/>
          <w:sz w:val="20"/>
          <w:lang w:val="hy-AM"/>
        </w:rPr>
        <w:t>:</w:t>
      </w:r>
      <w:r w:rsidR="00BF1E2F" w:rsidRPr="00BA757E">
        <w:rPr>
          <w:rFonts w:ascii="GHEA Grapalat" w:hAnsi="GHEA Grapalat" w:cs="Arial"/>
          <w:sz w:val="20"/>
          <w:lang w:val="hy-AM"/>
        </w:rPr>
        <w:t>1</w:t>
      </w:r>
      <w:r w:rsidR="00E05426" w:rsidRPr="00A71D81">
        <w:rPr>
          <w:rFonts w:ascii="GHEA Grapalat" w:hAnsi="GHEA Grapalat" w:cs="Sylfaen"/>
          <w:sz w:val="20"/>
          <w:vertAlign w:val="superscript"/>
          <w:lang w:val="hy-AM"/>
        </w:rPr>
        <w:t>3</w:t>
      </w:r>
    </w:p>
    <w:p w14:paraId="7154DD15" w14:textId="77777777"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lastRenderedPageBreak/>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77777777"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իրականացնող</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լիազորված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մարմնի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ղեկավարի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իսկ</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հիմնադրամների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դեպքում</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հոգաբարձուների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խորհրդի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որոշման</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հիման</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վրա</w:t>
      </w:r>
      <w:proofErr w:type="spellEnd"/>
      <w:r w:rsidR="00A10D1E" w:rsidRPr="00A71D81">
        <w:rPr>
          <w:rStyle w:val="af6"/>
          <w:rFonts w:ascii="GHEA Grapalat" w:hAnsi="GHEA Grapalat" w:cs="Sylfaen"/>
          <w:color w:val="FFFFFF"/>
          <w:sz w:val="20"/>
        </w:rPr>
        <w:footnoteReference w:id="7"/>
      </w:r>
      <w:r w:rsidR="00FF0FE2" w:rsidRPr="00A71D81">
        <w:rPr>
          <w:rFonts w:ascii="GHEA Grapalat" w:hAnsi="GHEA Grapalat" w:cs="Sylfaen"/>
          <w:sz w:val="20"/>
          <w:lang w:val="hy-AM"/>
        </w:rPr>
        <w:t>:</w:t>
      </w:r>
      <w:r w:rsidR="004B7C30" w:rsidRPr="00A71D81">
        <w:rPr>
          <w:rFonts w:ascii="GHEA Grapalat" w:hAnsi="GHEA Grapalat" w:cs="Sylfaen"/>
          <w:sz w:val="20"/>
          <w:vertAlign w:val="superscript"/>
          <w:lang w:val="af-ZA"/>
        </w:rPr>
        <w:t>14</w:t>
      </w:r>
    </w:p>
    <w:p w14:paraId="20727E1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proofErr w:type="gramStart"/>
      <w:r w:rsidRPr="00BA41C0">
        <w:rPr>
          <w:rFonts w:ascii="GHEA Grapalat" w:hAnsi="GHEA Grapalat"/>
          <w:sz w:val="20"/>
          <w:szCs w:val="20"/>
        </w:rPr>
        <w:t>է</w:t>
      </w:r>
      <w:r w:rsidRPr="004B72E3">
        <w:rPr>
          <w:rFonts w:ascii="GHEA Grapalat" w:hAnsi="GHEA Grapalat"/>
          <w:sz w:val="20"/>
          <w:szCs w:val="20"/>
          <w:lang w:val="es-ES"/>
        </w:rPr>
        <w:t>::</w:t>
      </w:r>
      <w:proofErr w:type="gramEnd"/>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3C17AD5" w:rsidR="00096865" w:rsidRPr="00A71D81" w:rsidRDefault="00BA757E" w:rsidP="00EF3662">
      <w:pPr>
        <w:pStyle w:val="aa"/>
        <w:ind w:right="-7"/>
        <w:jc w:val="center"/>
        <w:rPr>
          <w:rFonts w:ascii="GHEA Grapalat" w:hAnsi="GHEA Grapalat"/>
          <w:b/>
          <w:szCs w:val="22"/>
          <w:lang w:val="af-ZA"/>
        </w:rPr>
      </w:pPr>
      <w:r>
        <w:rPr>
          <w:rFonts w:ascii="GHEA Grapalat" w:hAnsi="GHEA Grapalat" w:cs="Sylfaen"/>
          <w:b/>
          <w:szCs w:val="22"/>
          <w:lang w:val="ru-RU"/>
        </w:rPr>
        <w:t>Գ</w:t>
      </w:r>
      <w:r w:rsidR="00C107BF" w:rsidRPr="00C107BF">
        <w:rPr>
          <w:rFonts w:ascii="GHEA Grapalat" w:hAnsi="GHEA Grapalat" w:cs="Sylfaen"/>
          <w:b/>
          <w:szCs w:val="22"/>
          <w:lang w:val="af-ZA"/>
        </w:rPr>
        <w:t xml:space="preserve"> </w:t>
      </w:r>
      <w:r>
        <w:rPr>
          <w:rFonts w:ascii="GHEA Grapalat" w:hAnsi="GHEA Grapalat" w:cs="Sylfaen"/>
          <w:b/>
          <w:szCs w:val="22"/>
          <w:lang w:val="ru-RU"/>
        </w:rPr>
        <w:t>Ն</w:t>
      </w:r>
      <w:r w:rsidR="00C107BF" w:rsidRPr="00C107BF">
        <w:rPr>
          <w:rFonts w:ascii="GHEA Grapalat" w:hAnsi="GHEA Grapalat" w:cs="Sylfaen"/>
          <w:b/>
          <w:szCs w:val="22"/>
          <w:lang w:val="af-ZA"/>
        </w:rPr>
        <w:t xml:space="preserve"> </w:t>
      </w:r>
      <w:r>
        <w:rPr>
          <w:rFonts w:ascii="GHEA Grapalat" w:hAnsi="GHEA Grapalat" w:cs="Sylfaen"/>
          <w:b/>
          <w:szCs w:val="22"/>
          <w:lang w:val="ru-RU"/>
        </w:rPr>
        <w:t>Ա</w:t>
      </w:r>
      <w:r w:rsidR="00C107BF" w:rsidRPr="00C107BF">
        <w:rPr>
          <w:rFonts w:ascii="GHEA Grapalat" w:hAnsi="GHEA Grapalat" w:cs="Sylfaen"/>
          <w:b/>
          <w:szCs w:val="22"/>
          <w:lang w:val="af-ZA"/>
        </w:rPr>
        <w:t xml:space="preserve"> </w:t>
      </w:r>
      <w:r>
        <w:rPr>
          <w:rFonts w:ascii="GHEA Grapalat" w:hAnsi="GHEA Grapalat" w:cs="Sylfaen"/>
          <w:b/>
          <w:szCs w:val="22"/>
          <w:lang w:val="ru-RU"/>
        </w:rPr>
        <w:t>Ն</w:t>
      </w:r>
      <w:r w:rsidR="00C107BF" w:rsidRPr="00C107BF">
        <w:rPr>
          <w:rFonts w:ascii="GHEA Grapalat" w:hAnsi="GHEA Grapalat" w:cs="Sylfaen"/>
          <w:b/>
          <w:szCs w:val="22"/>
          <w:lang w:val="af-ZA"/>
        </w:rPr>
        <w:t xml:space="preserve"> </w:t>
      </w:r>
      <w:r>
        <w:rPr>
          <w:rFonts w:ascii="GHEA Grapalat" w:hAnsi="GHEA Grapalat" w:cs="Sylfaen"/>
          <w:b/>
          <w:szCs w:val="22"/>
          <w:lang w:val="ru-RU"/>
        </w:rPr>
        <w:t>Շ</w:t>
      </w:r>
      <w:r w:rsidR="00C107BF" w:rsidRPr="00C107BF">
        <w:rPr>
          <w:rFonts w:ascii="GHEA Grapalat" w:hAnsi="GHEA Grapalat" w:cs="Sylfaen"/>
          <w:b/>
          <w:szCs w:val="22"/>
          <w:lang w:val="af-ZA"/>
        </w:rPr>
        <w:t xml:space="preserve"> </w:t>
      </w:r>
      <w:r>
        <w:rPr>
          <w:rFonts w:ascii="GHEA Grapalat" w:hAnsi="GHEA Grapalat" w:cs="Sylfaen"/>
          <w:b/>
          <w:szCs w:val="22"/>
          <w:lang w:val="ru-RU"/>
        </w:rPr>
        <w:t>Մ</w:t>
      </w:r>
      <w:r w:rsidR="00C107BF" w:rsidRPr="00C107BF">
        <w:rPr>
          <w:rFonts w:ascii="GHEA Grapalat" w:hAnsi="GHEA Grapalat" w:cs="Sylfaen"/>
          <w:b/>
          <w:szCs w:val="22"/>
          <w:lang w:val="af-ZA"/>
        </w:rPr>
        <w:t xml:space="preserve"> </w:t>
      </w:r>
      <w:r>
        <w:rPr>
          <w:rFonts w:ascii="GHEA Grapalat" w:hAnsi="GHEA Grapalat" w:cs="Sylfaen"/>
          <w:b/>
          <w:szCs w:val="22"/>
          <w:lang w:val="ru-RU"/>
        </w:rPr>
        <w:t>Ա</w:t>
      </w:r>
      <w:r w:rsidR="00C107BF" w:rsidRPr="00C107BF">
        <w:rPr>
          <w:rFonts w:ascii="GHEA Grapalat" w:hAnsi="GHEA Grapalat" w:cs="Sylfaen"/>
          <w:b/>
          <w:szCs w:val="22"/>
          <w:lang w:val="af-ZA"/>
        </w:rPr>
        <w:t xml:space="preserve"> </w:t>
      </w:r>
      <w:proofErr w:type="gramStart"/>
      <w:r>
        <w:rPr>
          <w:rFonts w:ascii="GHEA Grapalat" w:hAnsi="GHEA Grapalat" w:cs="Sylfaen"/>
          <w:b/>
          <w:szCs w:val="22"/>
          <w:lang w:val="ru-RU"/>
        </w:rPr>
        <w:t>Ն</w:t>
      </w:r>
      <w:r w:rsidR="00C107BF" w:rsidRPr="00C107BF">
        <w:rPr>
          <w:rFonts w:ascii="GHEA Grapalat" w:hAnsi="GHEA Grapalat" w:cs="Sylfaen"/>
          <w:b/>
          <w:szCs w:val="22"/>
          <w:lang w:val="af-ZA"/>
        </w:rPr>
        <w:t xml:space="preserve"> </w:t>
      </w:r>
      <w:r w:rsidRPr="00C107BF">
        <w:rPr>
          <w:rFonts w:ascii="GHEA Grapalat" w:hAnsi="GHEA Grapalat" w:cs="Sylfaen"/>
          <w:b/>
          <w:szCs w:val="22"/>
          <w:lang w:val="af-ZA"/>
        </w:rPr>
        <w:t xml:space="preserve"> </w:t>
      </w:r>
      <w:r>
        <w:rPr>
          <w:rFonts w:ascii="GHEA Grapalat" w:hAnsi="GHEA Grapalat" w:cs="Sylfaen"/>
          <w:b/>
          <w:szCs w:val="22"/>
          <w:lang w:val="ru-RU"/>
        </w:rPr>
        <w:t>Հ</w:t>
      </w:r>
      <w:proofErr w:type="gramEnd"/>
      <w:r w:rsidR="00C107BF" w:rsidRPr="00C107BF">
        <w:rPr>
          <w:rFonts w:ascii="GHEA Grapalat" w:hAnsi="GHEA Grapalat" w:cs="Sylfaen"/>
          <w:b/>
          <w:szCs w:val="22"/>
          <w:lang w:val="af-ZA"/>
        </w:rPr>
        <w:t xml:space="preserve"> </w:t>
      </w:r>
      <w:r>
        <w:rPr>
          <w:rFonts w:ascii="GHEA Grapalat" w:hAnsi="GHEA Grapalat" w:cs="Sylfaen"/>
          <w:b/>
          <w:szCs w:val="22"/>
          <w:lang w:val="ru-RU"/>
        </w:rPr>
        <w:t>Ա</w:t>
      </w:r>
      <w:r w:rsidR="00C107BF" w:rsidRPr="00C107BF">
        <w:rPr>
          <w:rFonts w:ascii="GHEA Grapalat" w:hAnsi="GHEA Grapalat" w:cs="Sylfaen"/>
          <w:b/>
          <w:szCs w:val="22"/>
          <w:lang w:val="af-ZA"/>
        </w:rPr>
        <w:t xml:space="preserve"> </w:t>
      </w:r>
      <w:r>
        <w:rPr>
          <w:rFonts w:ascii="GHEA Grapalat" w:hAnsi="GHEA Grapalat" w:cs="Sylfaen"/>
          <w:b/>
          <w:szCs w:val="22"/>
          <w:lang w:val="ru-RU"/>
        </w:rPr>
        <w:t>Ր</w:t>
      </w:r>
      <w:r w:rsidR="00C107BF" w:rsidRPr="00C107BF">
        <w:rPr>
          <w:rFonts w:ascii="GHEA Grapalat" w:hAnsi="GHEA Grapalat" w:cs="Sylfaen"/>
          <w:b/>
          <w:szCs w:val="22"/>
          <w:lang w:val="af-ZA"/>
        </w:rPr>
        <w:t xml:space="preserve"> </w:t>
      </w:r>
      <w:r w:rsidR="00C107BF">
        <w:rPr>
          <w:rFonts w:ascii="GHEA Grapalat" w:hAnsi="GHEA Grapalat" w:cs="Sylfaen"/>
          <w:b/>
          <w:szCs w:val="22"/>
          <w:lang w:val="ru-RU"/>
        </w:rPr>
        <w:t>Ց</w:t>
      </w:r>
      <w:r w:rsidR="00C107BF" w:rsidRPr="00C107BF">
        <w:rPr>
          <w:rFonts w:ascii="GHEA Grapalat" w:hAnsi="GHEA Grapalat" w:cs="Sylfaen"/>
          <w:b/>
          <w:szCs w:val="22"/>
          <w:lang w:val="af-ZA"/>
        </w:rPr>
        <w:t xml:space="preserve"> </w:t>
      </w:r>
      <w:r>
        <w:rPr>
          <w:rFonts w:ascii="GHEA Grapalat" w:hAnsi="GHEA Grapalat" w:cs="Sylfaen"/>
          <w:b/>
          <w:szCs w:val="22"/>
          <w:lang w:val="ru-RU"/>
        </w:rPr>
        <w:t>Մ</w:t>
      </w:r>
      <w:r w:rsidR="00C107BF" w:rsidRPr="00C107BF">
        <w:rPr>
          <w:rFonts w:ascii="GHEA Grapalat" w:hAnsi="GHEA Grapalat" w:cs="Sylfaen"/>
          <w:b/>
          <w:szCs w:val="22"/>
          <w:lang w:val="af-ZA"/>
        </w:rPr>
        <w:t xml:space="preserve"> </w:t>
      </w:r>
      <w:r>
        <w:rPr>
          <w:rFonts w:ascii="GHEA Grapalat" w:hAnsi="GHEA Grapalat" w:cs="Sylfaen"/>
          <w:b/>
          <w:szCs w:val="22"/>
          <w:lang w:val="ru-RU"/>
        </w:rPr>
        <w:t>Ա</w:t>
      </w:r>
      <w:r w:rsidR="00C107BF" w:rsidRPr="00C107BF">
        <w:rPr>
          <w:rFonts w:ascii="GHEA Grapalat" w:hAnsi="GHEA Grapalat" w:cs="Sylfaen"/>
          <w:b/>
          <w:szCs w:val="22"/>
          <w:lang w:val="af-ZA"/>
        </w:rPr>
        <w:t xml:space="preserve"> </w:t>
      </w:r>
      <w:r>
        <w:rPr>
          <w:rFonts w:ascii="GHEA Grapalat" w:hAnsi="GHEA Grapalat" w:cs="Sylfaen"/>
          <w:b/>
          <w:szCs w:val="22"/>
          <w:lang w:val="ru-RU"/>
        </w:rPr>
        <w:t>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8"/>
      </w:r>
    </w:p>
    <w:p w14:paraId="678F3A56" w14:textId="04B7F178"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AE3B58" w:rsidRPr="00A71D81">
        <w:rPr>
          <w:rStyle w:val="af6"/>
          <w:rFonts w:ascii="GHEA Grapalat" w:hAnsi="GHEA Grapalat"/>
          <w:color w:val="FFFFFF"/>
          <w:sz w:val="20"/>
          <w:lang w:val="hy-AM"/>
        </w:rPr>
        <w:footnoteReference w:id="9"/>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32E134EB"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C107BF" w:rsidRPr="00C107BF">
        <w:rPr>
          <w:rFonts w:ascii="GHEA Grapalat" w:hAnsi="GHEA Grapalat"/>
          <w:sz w:val="20"/>
          <w:szCs w:val="20"/>
          <w:lang w:val="es-ES"/>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23DD2F83" w14:textId="483FD719" w:rsidR="00E74BF6" w:rsidRPr="00C107BF" w:rsidRDefault="009247B8" w:rsidP="00C107BF">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1869FDD4"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C107BF" w:rsidRPr="00C107BF">
        <w:rPr>
          <w:rFonts w:ascii="GHEA Grapalat" w:hAnsi="GHEA Grapalat"/>
          <w:lang w:val="hy-AM"/>
        </w:rPr>
        <w:t xml:space="preserve"> </w:t>
      </w:r>
      <w:r w:rsidR="00C107BF" w:rsidRPr="00771C8C">
        <w:rPr>
          <w:rFonts w:ascii="GHEA Grapalat" w:hAnsi="GHEA Grapalat"/>
          <w:lang w:val="hy-AM"/>
        </w:rPr>
        <w:t>ԱՄՀՀՄԴ-ԳՀ</w:t>
      </w:r>
      <w:r w:rsidR="00C107BF">
        <w:rPr>
          <w:rFonts w:ascii="GHEA Grapalat" w:hAnsi="GHEA Grapalat"/>
          <w:i/>
          <w:lang w:val="ru-RU"/>
        </w:rPr>
        <w:t>ԱՊ</w:t>
      </w:r>
      <w:r w:rsidR="00C107BF" w:rsidRPr="00771C8C">
        <w:rPr>
          <w:rFonts w:ascii="GHEA Grapalat" w:hAnsi="GHEA Grapalat"/>
          <w:lang w:val="hy-AM"/>
        </w:rPr>
        <w:t>ՁԲ-22/</w:t>
      </w:r>
      <w:r w:rsidR="006A6F30">
        <w:rPr>
          <w:rFonts w:ascii="GHEA Grapalat" w:hAnsi="GHEA Grapalat"/>
        </w:rPr>
        <w:t>7</w:t>
      </w:r>
      <w:r w:rsidR="00C107BF" w:rsidRPr="00C107BF">
        <w:rPr>
          <w:rFonts w:ascii="GHEA Grapalat" w:hAnsi="GHEA Grapalat"/>
          <w:u w:val="single"/>
          <w:lang w:val="af-ZA"/>
        </w:rPr>
        <w:t>&gt;&gt; *</w:t>
      </w:r>
      <w:r w:rsidRPr="00A71D81">
        <w:rPr>
          <w:rFonts w:ascii="GHEA Grapalat" w:hAnsi="GHEA Grapalat" w:cs="Sylfaen"/>
          <w:b/>
          <w:lang w:val="es-ES"/>
        </w:rPr>
        <w:t>ծածկագրով</w:t>
      </w:r>
    </w:p>
    <w:p w14:paraId="48F09184" w14:textId="27783C09" w:rsidR="00B2572B" w:rsidRPr="00A71D81" w:rsidRDefault="00C107BF" w:rsidP="00EF3662">
      <w:pPr>
        <w:pStyle w:val="31"/>
        <w:spacing w:line="240" w:lineRule="auto"/>
        <w:jc w:val="right"/>
        <w:rPr>
          <w:rFonts w:ascii="GHEA Grapalat" w:hAnsi="GHEA Grapalat" w:cs="Arial"/>
          <w:b/>
          <w:lang w:val="es-ES"/>
        </w:rPr>
      </w:pPr>
      <w:proofErr w:type="spellStart"/>
      <w:r>
        <w:rPr>
          <w:rFonts w:ascii="GHEA Grapalat" w:hAnsi="GHEA Grapalat" w:cs="Sylfaen"/>
          <w:b/>
          <w:lang w:val="ru-RU"/>
        </w:rPr>
        <w:t>Գնանշման</w:t>
      </w:r>
      <w:proofErr w:type="spellEnd"/>
      <w:r w:rsidRPr="00C107BF">
        <w:rPr>
          <w:rFonts w:ascii="GHEA Grapalat" w:hAnsi="GHEA Grapalat" w:cs="Sylfaen"/>
          <w:b/>
          <w:lang w:val="af-ZA"/>
        </w:rPr>
        <w:t xml:space="preserve"> </w:t>
      </w:r>
      <w:proofErr w:type="spellStart"/>
      <w:r>
        <w:rPr>
          <w:rFonts w:ascii="GHEA Grapalat" w:hAnsi="GHEA Grapalat" w:cs="Sylfaen"/>
          <w:b/>
          <w:lang w:val="ru-RU"/>
        </w:rPr>
        <w:t>հարցման</w:t>
      </w:r>
      <w:proofErr w:type="spellEnd"/>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65C2E4F" w:rsidR="00B2572B" w:rsidRPr="00A71D81" w:rsidRDefault="00C107BF"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ru-RU"/>
        </w:rPr>
        <w:t>Գնանշման</w:t>
      </w:r>
      <w:proofErr w:type="spellEnd"/>
      <w:r w:rsidRPr="006447E3">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ru-RU"/>
        </w:rPr>
        <w:t>հարցման</w:t>
      </w:r>
      <w:proofErr w:type="spellEnd"/>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29CD1D53" w14:textId="46426077" w:rsidR="00B2572B" w:rsidRPr="00842751" w:rsidRDefault="00C107BF" w:rsidP="00EF3662">
      <w:pPr>
        <w:jc w:val="both"/>
        <w:rPr>
          <w:rFonts w:ascii="GHEA Grapalat" w:hAnsi="GHEA Grapalat"/>
          <w:sz w:val="22"/>
          <w:szCs w:val="22"/>
          <w:u w:val="single"/>
          <w:lang w:val="es-ES"/>
        </w:rPr>
      </w:pPr>
      <w:r w:rsidRPr="00C107BF">
        <w:rPr>
          <w:rFonts w:ascii="GHEA Grapalat" w:hAnsi="GHEA Grapalat" w:cs="Sylfaen"/>
          <w:sz w:val="20"/>
          <w:szCs w:val="20"/>
          <w:lang w:val="es-ES"/>
        </w:rPr>
        <w:t>&lt;&lt;ՀՀ Արարատի մարզի Հովտաշատի միջնակարգ դպրոց&gt;&gt; ՊՈԱԿ</w:t>
      </w:r>
      <w:r w:rsidRPr="00A71D81">
        <w:rPr>
          <w:rFonts w:ascii="GHEA Grapalat" w:hAnsi="GHEA Grapalat"/>
          <w:sz w:val="22"/>
          <w:szCs w:val="22"/>
          <w:lang w:val="es-ES"/>
        </w:rPr>
        <w:t xml:space="preserve"> </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sidR="00B2572B" w:rsidRPr="00A71D81">
        <w:rPr>
          <w:rFonts w:ascii="GHEA Grapalat" w:hAnsi="GHEA Grapalat"/>
          <w:sz w:val="22"/>
          <w:szCs w:val="22"/>
          <w:u w:val="single"/>
          <w:lang w:val="es-ES"/>
        </w:rPr>
        <w:t xml:space="preserve"> </w:t>
      </w:r>
      <w:r w:rsidR="00B2572B" w:rsidRPr="00A71D81">
        <w:rPr>
          <w:rFonts w:ascii="GHEA Grapalat" w:hAnsi="GHEA Grapalat"/>
          <w:lang w:val="es-ES"/>
        </w:rPr>
        <w:t>«</w:t>
      </w:r>
      <w:r w:rsidR="00842751" w:rsidRPr="00842751">
        <w:rPr>
          <w:rFonts w:ascii="GHEA Grapalat" w:hAnsi="GHEA Grapalat"/>
          <w:lang w:val="hy-AM"/>
        </w:rPr>
        <w:t xml:space="preserve"> </w:t>
      </w:r>
      <w:r w:rsidR="00842751" w:rsidRPr="00771C8C">
        <w:rPr>
          <w:rFonts w:ascii="GHEA Grapalat" w:hAnsi="GHEA Grapalat"/>
          <w:lang w:val="hy-AM"/>
        </w:rPr>
        <w:t>ԱՄՀՀՄԴ-ԳՀ</w:t>
      </w:r>
      <w:r w:rsidR="00842751">
        <w:rPr>
          <w:rFonts w:ascii="GHEA Grapalat" w:hAnsi="GHEA Grapalat"/>
          <w:i/>
          <w:lang w:val="ru-RU"/>
        </w:rPr>
        <w:t>ԱՊ</w:t>
      </w:r>
      <w:r w:rsidR="00842751" w:rsidRPr="00771C8C">
        <w:rPr>
          <w:rFonts w:ascii="GHEA Grapalat" w:hAnsi="GHEA Grapalat"/>
          <w:lang w:val="hy-AM"/>
        </w:rPr>
        <w:t>ՁԲ-22/</w:t>
      </w:r>
      <w:r w:rsidR="006A6F30">
        <w:rPr>
          <w:rFonts w:ascii="GHEA Grapalat" w:hAnsi="GHEA Grapalat"/>
          <w:lang w:val="es-ES"/>
        </w:rPr>
        <w:t>7</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r w:rsidRPr="00C107BF">
        <w:rPr>
          <w:rFonts w:ascii="GHEA Grapalat" w:hAnsi="GHEA Grapalat"/>
          <w:sz w:val="22"/>
          <w:szCs w:val="22"/>
          <w:u w:val="single"/>
          <w:lang w:val="es-ES"/>
        </w:rPr>
        <w:t xml:space="preserve"> </w:t>
      </w:r>
      <w:r w:rsidRPr="00842751">
        <w:rPr>
          <w:rFonts w:ascii="GHEA Grapalat" w:hAnsi="GHEA Grapalat" w:cs="Sylfaen"/>
          <w:sz w:val="20"/>
          <w:szCs w:val="20"/>
          <w:lang w:val="es-ES"/>
        </w:rPr>
        <w:t>գնանշման հարցման</w:t>
      </w:r>
      <w:r w:rsidR="00842751" w:rsidRPr="00842751">
        <w:rPr>
          <w:rFonts w:ascii="GHEA Grapalat" w:hAnsi="GHEA Grapalat" w:cs="Sylfaen"/>
          <w:sz w:val="20"/>
          <w:szCs w:val="20"/>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r w:rsidR="00842751" w:rsidRPr="00842751">
        <w:rPr>
          <w:rFonts w:ascii="GHEA Grapalat" w:hAnsi="GHEA Grapalat"/>
          <w:sz w:val="22"/>
          <w:szCs w:val="22"/>
          <w:lang w:val="es-ES"/>
        </w:rPr>
        <w:t xml:space="preserve">                    </w:t>
      </w:r>
      <w:r w:rsidR="00B2572B" w:rsidRPr="00842751">
        <w:rPr>
          <w:rFonts w:ascii="GHEA Grapalat" w:hAnsi="GHEA Grapalat" w:cs="Sylfaen"/>
          <w:vertAlign w:val="superscript"/>
          <w:lang w:val="es-ES"/>
        </w:rPr>
        <w:t xml:space="preserve"> </w:t>
      </w:r>
      <w:r w:rsidR="00B2572B" w:rsidRPr="00A71D81">
        <w:rPr>
          <w:rFonts w:ascii="GHEA Grapalat" w:hAnsi="GHEA Grapalat" w:cs="Sylfaen"/>
          <w:vertAlign w:val="superscript"/>
          <w:lang w:val="es-ES"/>
        </w:rPr>
        <w:t xml:space="preserve"> չափաբաժնի</w:t>
      </w:r>
      <w:r w:rsidR="00B2572B" w:rsidRPr="00A71D81">
        <w:rPr>
          <w:rFonts w:ascii="GHEA Grapalat" w:hAnsi="GHEA Grapalat" w:cs="Arial"/>
          <w:vertAlign w:val="superscript"/>
          <w:lang w:val="es-ES"/>
        </w:rPr>
        <w:t xml:space="preserve">  (</w:t>
      </w:r>
      <w:r w:rsidR="00B2572B" w:rsidRPr="00A71D81">
        <w:rPr>
          <w:rFonts w:ascii="GHEA Grapalat" w:hAnsi="GHEA Grapalat" w:cs="Sylfaen"/>
          <w:vertAlign w:val="superscript"/>
          <w:lang w:val="es-ES"/>
        </w:rPr>
        <w:t>չափաբաժինների</w:t>
      </w:r>
      <w:r w:rsidR="00B2572B" w:rsidRPr="00A71D81">
        <w:rPr>
          <w:rFonts w:ascii="GHEA Grapalat" w:hAnsi="GHEA Grapalat" w:cs="Arial"/>
          <w:vertAlign w:val="superscript"/>
          <w:lang w:val="es-ES"/>
        </w:rPr>
        <w:t xml:space="preserve">) </w:t>
      </w:r>
      <w:r w:rsidR="00B2572B"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14:paraId="53D83912" w14:textId="77777777"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14:paraId="2912377D" w14:textId="4BF49B16"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1) բավարարում է «</w:t>
      </w:r>
      <w:r w:rsidR="00842751" w:rsidRPr="00842751">
        <w:rPr>
          <w:rFonts w:ascii="GHEA Grapalat" w:hAnsi="GHEA Grapalat"/>
          <w:lang w:val="hy-AM"/>
        </w:rPr>
        <w:t xml:space="preserve"> </w:t>
      </w:r>
      <w:r w:rsidR="00842751" w:rsidRPr="00771C8C">
        <w:rPr>
          <w:rFonts w:ascii="GHEA Grapalat" w:hAnsi="GHEA Grapalat"/>
          <w:lang w:val="hy-AM"/>
        </w:rPr>
        <w:t>ԱՄՀՀՄԴ-ԳՀ</w:t>
      </w:r>
      <w:r w:rsidR="00842751">
        <w:rPr>
          <w:rFonts w:ascii="GHEA Grapalat" w:hAnsi="GHEA Grapalat"/>
          <w:i/>
          <w:lang w:val="ru-RU"/>
        </w:rPr>
        <w:t>ԱՊ</w:t>
      </w:r>
      <w:r w:rsidR="00842751" w:rsidRPr="00771C8C">
        <w:rPr>
          <w:rFonts w:ascii="GHEA Grapalat" w:hAnsi="GHEA Grapalat"/>
          <w:lang w:val="hy-AM"/>
        </w:rPr>
        <w:t>ՁԲ-22/</w:t>
      </w:r>
      <w:r w:rsidR="00072383">
        <w:rPr>
          <w:rFonts w:ascii="GHEA Grapalat" w:hAnsi="GHEA Grapalat"/>
          <w:i/>
          <w:lang w:val="es-ES"/>
        </w:rPr>
        <w:t>7</w:t>
      </w:r>
      <w:r w:rsidRPr="00A71D81">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af6"/>
          <w:rFonts w:ascii="GHEA Grapalat" w:hAnsi="GHEA Grapalat" w:cs="Sylfaen"/>
          <w:sz w:val="20"/>
          <w:lang w:val="hy-AM"/>
        </w:rPr>
        <w:footnoteReference w:id="10"/>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14:paraId="3AE788FB" w14:textId="32E84DDB"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6C3873" w:rsidRPr="00A71D81">
        <w:rPr>
          <w:rFonts w:ascii="GHEA Grapalat" w:hAnsi="GHEA Grapalat"/>
          <w:lang w:val="es-ES"/>
        </w:rPr>
        <w:t>«</w:t>
      </w:r>
      <w:r w:rsidR="00842751" w:rsidRPr="00842751">
        <w:rPr>
          <w:rFonts w:ascii="GHEA Grapalat" w:hAnsi="GHEA Grapalat"/>
          <w:lang w:val="hy-AM"/>
        </w:rPr>
        <w:t xml:space="preserve"> </w:t>
      </w:r>
      <w:r w:rsidR="00842751" w:rsidRPr="00771C8C">
        <w:rPr>
          <w:rFonts w:ascii="GHEA Grapalat" w:hAnsi="GHEA Grapalat"/>
          <w:lang w:val="hy-AM"/>
        </w:rPr>
        <w:t>ԱՄՀՀՄԴ-ԳՀ</w:t>
      </w:r>
      <w:r w:rsidR="00842751" w:rsidRPr="00842751">
        <w:rPr>
          <w:rFonts w:ascii="GHEA Grapalat" w:hAnsi="GHEA Grapalat"/>
          <w:i/>
          <w:lang w:val="hy-AM"/>
        </w:rPr>
        <w:t>ԱՊ</w:t>
      </w:r>
      <w:r w:rsidR="00842751" w:rsidRPr="00771C8C">
        <w:rPr>
          <w:rFonts w:ascii="GHEA Grapalat" w:hAnsi="GHEA Grapalat"/>
          <w:lang w:val="hy-AM"/>
        </w:rPr>
        <w:t>ՁԲ-22/</w:t>
      </w:r>
      <w:r w:rsidR="00072383" w:rsidRPr="00072383">
        <w:rPr>
          <w:rFonts w:ascii="GHEA Grapalat" w:hAnsi="GHEA Grapalat"/>
          <w:lang w:val="hy-AM"/>
        </w:rPr>
        <w:t>7</w:t>
      </w:r>
      <w:r w:rsidR="006C3873" w:rsidRPr="00A71D81">
        <w:rPr>
          <w:rFonts w:ascii="GHEA Grapalat" w:hAnsi="GHEA Grapalat"/>
          <w:lang w:val="es-ES"/>
        </w:rPr>
        <w:t>»</w:t>
      </w:r>
      <w:r w:rsidR="006C3873" w:rsidRPr="00A71D81">
        <w:rPr>
          <w:rFonts w:ascii="GHEA Grapalat" w:hAnsi="GHEA Grapalat" w:cs="Sylfaen"/>
          <w:sz w:val="22"/>
          <w:szCs w:val="22"/>
          <w:lang w:val="hy-AM"/>
        </w:rPr>
        <w:t xml:space="preserve">*  </w:t>
      </w:r>
      <w:r w:rsidR="006C3873" w:rsidRPr="00A71D81">
        <w:rPr>
          <w:rFonts w:ascii="GHEA Grapalat" w:hAnsi="GHEA Grapalat" w:cs="Arial"/>
          <w:sz w:val="20"/>
          <w:szCs w:val="20"/>
          <w:lang w:val="es-ES"/>
        </w:rPr>
        <w:t>ծածկագրով բաց 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lastRenderedPageBreak/>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11"/>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4B98726B" w14:textId="77777777" w:rsidR="00B2572B" w:rsidRPr="00A71D81" w:rsidRDefault="00B2572B" w:rsidP="00EF3662">
      <w:pPr>
        <w:pStyle w:val="31"/>
        <w:spacing w:line="240" w:lineRule="auto"/>
        <w:jc w:val="right"/>
        <w:rPr>
          <w:rFonts w:ascii="GHEA Grapalat" w:hAnsi="GHEA Grapalat"/>
          <w:b/>
          <w:lang w:val="hy-AM"/>
        </w:rPr>
      </w:pPr>
    </w:p>
    <w:p w14:paraId="326A5FE5" w14:textId="77777777" w:rsidR="00B2572B" w:rsidRPr="00A71D81" w:rsidRDefault="00B2572B" w:rsidP="00EF3662">
      <w:pPr>
        <w:pStyle w:val="31"/>
        <w:spacing w:line="240" w:lineRule="auto"/>
        <w:jc w:val="right"/>
        <w:rPr>
          <w:rFonts w:ascii="GHEA Grapalat" w:hAnsi="GHEA Grapalat"/>
          <w:b/>
          <w:lang w:val="hy-AM"/>
        </w:rPr>
      </w:pPr>
    </w:p>
    <w:p w14:paraId="35ED92AF" w14:textId="77777777" w:rsidR="00CE3A99" w:rsidRPr="00A71D81" w:rsidRDefault="00CE3A99" w:rsidP="00CE3A99">
      <w:pPr>
        <w:pStyle w:val="31"/>
        <w:spacing w:line="240" w:lineRule="auto"/>
        <w:jc w:val="right"/>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0808F52"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842751" w:rsidRPr="00771C8C">
        <w:rPr>
          <w:rFonts w:ascii="GHEA Grapalat" w:hAnsi="GHEA Grapalat"/>
          <w:lang w:val="hy-AM"/>
        </w:rPr>
        <w:t>ԱՄՀՀՄԴ-ԳՀ</w:t>
      </w:r>
      <w:r w:rsidR="00842751" w:rsidRPr="00842751">
        <w:rPr>
          <w:rFonts w:ascii="GHEA Grapalat" w:hAnsi="GHEA Grapalat"/>
          <w:i/>
          <w:lang w:val="hy-AM"/>
        </w:rPr>
        <w:t>ԱՊ</w:t>
      </w:r>
      <w:r w:rsidR="00842751" w:rsidRPr="00771C8C">
        <w:rPr>
          <w:rFonts w:ascii="GHEA Grapalat" w:hAnsi="GHEA Grapalat"/>
          <w:lang w:val="hy-AM"/>
        </w:rPr>
        <w:t>ՁԲ-22/</w:t>
      </w:r>
      <w:r w:rsidR="00072383">
        <w:rPr>
          <w:rFonts w:ascii="GHEA Grapalat" w:hAnsi="GHEA Grapalat"/>
        </w:rPr>
        <w:t>7</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186AD947" w:rsidR="000B1088" w:rsidRPr="00A71D81" w:rsidRDefault="00842751" w:rsidP="000B1088">
      <w:pPr>
        <w:pStyle w:val="31"/>
        <w:spacing w:line="240" w:lineRule="auto"/>
        <w:jc w:val="right"/>
        <w:rPr>
          <w:rFonts w:ascii="GHEA Grapalat" w:hAnsi="GHEA Grapalat" w:cs="Arial"/>
          <w:b/>
          <w:lang w:val="hy-AM"/>
        </w:rPr>
      </w:pPr>
      <w:r w:rsidRPr="00842751">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380594D5"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842751">
        <w:rPr>
          <w:rFonts w:ascii="GHEA Grapalat" w:hAnsi="GHEA Grapalat" w:cs="Arial"/>
          <w:sz w:val="18"/>
          <w:szCs w:val="18"/>
          <w:lang w:val="es-ES"/>
        </w:rPr>
        <w:t>«</w:t>
      </w:r>
      <w:r w:rsidR="00842751" w:rsidRPr="00842751">
        <w:rPr>
          <w:rFonts w:ascii="GHEA Grapalat" w:hAnsi="GHEA Grapalat"/>
          <w:sz w:val="22"/>
          <w:szCs w:val="22"/>
          <w:lang w:val="hy-AM"/>
        </w:rPr>
        <w:t xml:space="preserve"> ԱՄՀՀՄԴ-ԳՀ</w:t>
      </w:r>
      <w:r w:rsidR="00842751" w:rsidRPr="00842751">
        <w:rPr>
          <w:rFonts w:ascii="GHEA Grapalat" w:hAnsi="GHEA Grapalat"/>
          <w:i/>
          <w:sz w:val="22"/>
          <w:szCs w:val="22"/>
          <w:lang w:val="hy-AM"/>
        </w:rPr>
        <w:t>ԱՊ</w:t>
      </w:r>
      <w:r w:rsidR="00842751" w:rsidRPr="00842751">
        <w:rPr>
          <w:rFonts w:ascii="GHEA Grapalat" w:hAnsi="GHEA Grapalat"/>
          <w:sz w:val="22"/>
          <w:szCs w:val="22"/>
          <w:lang w:val="hy-AM"/>
        </w:rPr>
        <w:t>ՁԲ-22/</w:t>
      </w:r>
      <w:r w:rsidR="00072383">
        <w:rPr>
          <w:rFonts w:ascii="GHEA Grapalat" w:hAnsi="GHEA Grapalat"/>
          <w:i/>
          <w:sz w:val="22"/>
          <w:szCs w:val="22"/>
          <w:lang w:val="es-ES"/>
        </w:rPr>
        <w:t>7</w:t>
      </w:r>
      <w:r w:rsidRPr="00842751">
        <w:rPr>
          <w:rFonts w:ascii="GHEA Grapalat" w:hAnsi="GHEA Grapalat" w:cs="Arial"/>
          <w:sz w:val="18"/>
          <w:szCs w:val="18"/>
          <w:lang w:val="es-ES"/>
        </w:rPr>
        <w:t>»</w:t>
      </w:r>
      <w:r w:rsidR="001B7698" w:rsidRPr="00842751">
        <w:rPr>
          <w:rStyle w:val="af6"/>
          <w:rFonts w:ascii="GHEA Grapalat" w:hAnsi="GHEA Grapalat" w:cs="Arial"/>
          <w:sz w:val="18"/>
          <w:szCs w:val="18"/>
          <w:lang w:val="es-ES"/>
        </w:rPr>
        <w:t>*</w:t>
      </w:r>
      <w:r w:rsidRPr="00842751">
        <w:rPr>
          <w:rFonts w:ascii="GHEA Grapalat" w:hAnsi="GHEA Grapalat" w:cs="Arial"/>
          <w:sz w:val="18"/>
          <w:szCs w:val="18"/>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7777777"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7777777"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489D987B" w:rsidR="00BF1194" w:rsidRDefault="00BF1194" w:rsidP="00842751">
      <w:pPr>
        <w:pStyle w:val="31"/>
        <w:spacing w:line="240" w:lineRule="auto"/>
        <w:ind w:firstLine="0"/>
        <w:rPr>
          <w:rFonts w:ascii="GHEA Grapalat" w:hAnsi="GHEA Grapalat"/>
          <w:b/>
          <w:lang w:val="hy-AM"/>
        </w:rPr>
      </w:pPr>
    </w:p>
    <w:p w14:paraId="60EF883D" w14:textId="77777777" w:rsidR="00842751" w:rsidRPr="00A71D81" w:rsidRDefault="00842751" w:rsidP="00842751">
      <w:pPr>
        <w:pStyle w:val="31"/>
        <w:spacing w:line="240" w:lineRule="auto"/>
        <w:ind w:firstLine="0"/>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26671914"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842751" w:rsidRPr="00771C8C">
        <w:rPr>
          <w:rFonts w:ascii="GHEA Grapalat" w:hAnsi="GHEA Grapalat"/>
          <w:lang w:val="hy-AM"/>
        </w:rPr>
        <w:t>ԱՄՀՀՄԴ-ԳՀ</w:t>
      </w:r>
      <w:r w:rsidR="00842751" w:rsidRPr="00842751">
        <w:rPr>
          <w:rFonts w:ascii="GHEA Grapalat" w:hAnsi="GHEA Grapalat"/>
          <w:i/>
          <w:lang w:val="hy-AM"/>
        </w:rPr>
        <w:t>ԱՊ</w:t>
      </w:r>
      <w:r w:rsidR="00842751" w:rsidRPr="00771C8C">
        <w:rPr>
          <w:rFonts w:ascii="GHEA Grapalat" w:hAnsi="GHEA Grapalat"/>
          <w:lang w:val="hy-AM"/>
        </w:rPr>
        <w:t>ՁԲ-22/</w:t>
      </w:r>
      <w:r w:rsidR="00072383">
        <w:rPr>
          <w:rFonts w:ascii="GHEA Grapalat" w:hAnsi="GHEA Grapalat"/>
        </w:rPr>
        <w:t>7</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182C286C" w:rsidR="00BF1194" w:rsidRPr="00A71D81" w:rsidRDefault="00842751" w:rsidP="00BF1194">
      <w:pPr>
        <w:pStyle w:val="31"/>
        <w:spacing w:line="240" w:lineRule="auto"/>
        <w:jc w:val="right"/>
        <w:rPr>
          <w:rFonts w:ascii="GHEA Grapalat" w:hAnsi="GHEA Grapalat" w:cs="Arial"/>
          <w:b/>
          <w:lang w:val="hy-AM"/>
        </w:rPr>
      </w:pPr>
      <w:r w:rsidRPr="001628E7">
        <w:rPr>
          <w:rFonts w:ascii="GHEA Grapalat" w:hAnsi="GHEA Grapalat" w:cs="Arial"/>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7258C2F"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1628E7" w:rsidRPr="00771C8C">
        <w:rPr>
          <w:rFonts w:ascii="GHEA Grapalat" w:hAnsi="GHEA Grapalat"/>
          <w:lang w:val="hy-AM"/>
        </w:rPr>
        <w:t>ԱՄՀՀՄԴ-ԳՀ</w:t>
      </w:r>
      <w:r w:rsidR="001628E7" w:rsidRPr="00842751">
        <w:rPr>
          <w:rFonts w:ascii="GHEA Grapalat" w:hAnsi="GHEA Grapalat"/>
          <w:i/>
          <w:lang w:val="hy-AM"/>
        </w:rPr>
        <w:t>ԱՊ</w:t>
      </w:r>
      <w:r w:rsidR="001628E7" w:rsidRPr="00771C8C">
        <w:rPr>
          <w:rFonts w:ascii="GHEA Grapalat" w:hAnsi="GHEA Grapalat"/>
          <w:lang w:val="hy-AM"/>
        </w:rPr>
        <w:t>ՁԲ-22/</w:t>
      </w:r>
      <w:r w:rsidR="00AA7E1D">
        <w:rPr>
          <w:rFonts w:ascii="GHEA Grapalat" w:hAnsi="GHEA Grapalat"/>
        </w:rPr>
        <w:t>7</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0630127D" w:rsidR="00B2572B" w:rsidRPr="00A71D81" w:rsidRDefault="001628E7" w:rsidP="00EF3662">
      <w:pPr>
        <w:pStyle w:val="31"/>
        <w:spacing w:line="240" w:lineRule="auto"/>
        <w:jc w:val="right"/>
        <w:rPr>
          <w:rFonts w:ascii="GHEA Grapalat" w:hAnsi="GHEA Grapalat" w:cs="Arial"/>
          <w:b/>
          <w:lang w:val="hy-AM"/>
        </w:rPr>
      </w:pPr>
      <w:r w:rsidRPr="00465A07">
        <w:rPr>
          <w:rFonts w:ascii="GHEA Grapalat" w:hAnsi="GHEA Grapalat" w:cs="Arial"/>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593C0C1A"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465A07" w:rsidRPr="00465A07">
        <w:rPr>
          <w:rFonts w:ascii="GHEA Grapalat" w:hAnsi="GHEA Grapalat"/>
          <w:lang w:val="hy-AM"/>
        </w:rPr>
        <w:t xml:space="preserve"> </w:t>
      </w:r>
      <w:r w:rsidR="00465A07" w:rsidRPr="00465A07">
        <w:rPr>
          <w:rFonts w:ascii="GHEA Grapalat" w:hAnsi="GHEA Grapalat"/>
          <w:sz w:val="22"/>
          <w:szCs w:val="22"/>
          <w:lang w:val="hy-AM"/>
        </w:rPr>
        <w:t>ԱՄՀՀՄԴ-ԳՀ</w:t>
      </w:r>
      <w:r w:rsidR="00465A07" w:rsidRPr="00465A07">
        <w:rPr>
          <w:rFonts w:ascii="GHEA Grapalat" w:hAnsi="GHEA Grapalat"/>
          <w:i/>
          <w:sz w:val="22"/>
          <w:szCs w:val="22"/>
          <w:lang w:val="hy-AM"/>
        </w:rPr>
        <w:t>ԱՊ</w:t>
      </w:r>
      <w:r w:rsidR="00465A07" w:rsidRPr="00465A07">
        <w:rPr>
          <w:rFonts w:ascii="GHEA Grapalat" w:hAnsi="GHEA Grapalat"/>
          <w:sz w:val="22"/>
          <w:szCs w:val="22"/>
          <w:lang w:val="hy-AM"/>
        </w:rPr>
        <w:t>ՁԲ-22/</w:t>
      </w:r>
      <w:r w:rsidR="002E738A" w:rsidRPr="002E738A">
        <w:rPr>
          <w:rFonts w:ascii="GHEA Grapalat" w:hAnsi="GHEA Grapalat"/>
          <w:sz w:val="22"/>
          <w:szCs w:val="22"/>
          <w:lang w:val="hy-AM"/>
        </w:rPr>
        <w:t>7</w:t>
      </w:r>
      <w:r w:rsidRPr="00A71D81">
        <w:rPr>
          <w:rFonts w:ascii="GHEA Grapalat" w:hAnsi="GHEA Grapalat" w:cs="Arial"/>
          <w:sz w:val="20"/>
          <w:szCs w:val="20"/>
          <w:lang w:val="es-ES"/>
        </w:rPr>
        <w:t xml:space="preserve">»* ծածկագրով </w:t>
      </w:r>
      <w:r w:rsidR="00465A07" w:rsidRPr="00465A07">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058D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45271C" w:rsidRPr="000C7E3B" w14:paraId="4E627CEE" w14:textId="77777777" w:rsidTr="00DA147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45271C" w:rsidRPr="00A71D81" w:rsidRDefault="0045271C" w:rsidP="0045271C">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687844D1" w:rsidR="0045271C" w:rsidRPr="00465A07" w:rsidRDefault="0045271C" w:rsidP="0045271C">
            <w:pPr>
              <w:rPr>
                <w:rFonts w:ascii="GHEA Grapalat" w:hAnsi="GHEA Grapalat" w:cs="Sylfaen"/>
                <w:sz w:val="16"/>
                <w:szCs w:val="16"/>
                <w:lang w:val="af-ZA"/>
              </w:rPr>
            </w:pPr>
            <w:proofErr w:type="spellStart"/>
            <w:r w:rsidRPr="00E95D2B">
              <w:rPr>
                <w:rFonts w:ascii="Sylfaen" w:hAnsi="Sylfaen" w:cs="Calibri"/>
                <w:color w:val="000000"/>
                <w:sz w:val="16"/>
                <w:szCs w:val="16"/>
              </w:rPr>
              <w:t>Խնձոր</w:t>
            </w:r>
            <w:proofErr w:type="spellEnd"/>
            <w:r>
              <w:rPr>
                <w:rFonts w:ascii="Sylfaen" w:hAnsi="Sylfaen" w:cs="Calibri"/>
                <w:color w:val="000000"/>
                <w:sz w:val="16"/>
                <w:szCs w:val="16"/>
              </w:rPr>
              <w:t xml:space="preserve"> </w:t>
            </w:r>
            <w:r>
              <w:rPr>
                <w:rFonts w:ascii="Sylfaen" w:hAnsi="Sylfaen" w:cs="Calibri"/>
                <w:color w:val="000000"/>
                <w:sz w:val="16"/>
                <w:szCs w:val="16"/>
                <w:lang w:val="hy-AM"/>
              </w:rPr>
              <w:t>միջին չափսի</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45271C" w:rsidRPr="00A71D81" w:rsidRDefault="0045271C" w:rsidP="0045271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45271C" w:rsidRPr="00A71D81" w:rsidRDefault="0045271C" w:rsidP="0045271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45271C" w:rsidRPr="00A71D81" w:rsidRDefault="0045271C" w:rsidP="0045271C">
            <w:pPr>
              <w:jc w:val="center"/>
              <w:rPr>
                <w:rFonts w:ascii="GHEA Grapalat" w:hAnsi="GHEA Grapalat"/>
                <w:lang w:val="es-ES"/>
              </w:rPr>
            </w:pPr>
          </w:p>
        </w:tc>
      </w:tr>
      <w:tr w:rsidR="0045271C" w:rsidRPr="000C7E3B" w14:paraId="38D8E23E" w14:textId="77777777" w:rsidTr="00DA147B">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45271C" w:rsidRPr="00A71D81" w:rsidRDefault="0045271C" w:rsidP="0045271C">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17781A03" w:rsidR="0045271C" w:rsidRPr="00465A07" w:rsidRDefault="0045271C" w:rsidP="0045271C">
            <w:pPr>
              <w:rPr>
                <w:rFonts w:ascii="GHEA Grapalat" w:hAnsi="GHEA Grapalat" w:cs="Sylfaen"/>
                <w:sz w:val="16"/>
                <w:szCs w:val="16"/>
                <w:lang w:val="af-ZA"/>
              </w:rPr>
            </w:pPr>
            <w:r>
              <w:rPr>
                <w:rFonts w:ascii="Sylfaen" w:hAnsi="Sylfaen" w:cs="Calibri"/>
                <w:color w:val="000000"/>
                <w:sz w:val="16"/>
                <w:szCs w:val="16"/>
                <w:lang w:val="hy-AM"/>
              </w:rPr>
              <w:t>Բուլկիներ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45271C" w:rsidRPr="00A71D81" w:rsidRDefault="0045271C" w:rsidP="0045271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45271C" w:rsidRPr="00A71D81" w:rsidRDefault="0045271C" w:rsidP="0045271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45271C" w:rsidRPr="00A71D81" w:rsidRDefault="0045271C" w:rsidP="0045271C">
            <w:pPr>
              <w:rPr>
                <w:rFonts w:ascii="GHEA Grapalat" w:hAnsi="GHEA Grapalat"/>
                <w:lang w:val="es-ES"/>
              </w:rPr>
            </w:pPr>
          </w:p>
        </w:tc>
      </w:tr>
      <w:tr w:rsidR="0045271C" w:rsidRPr="000C7E3B" w14:paraId="7A43FE56" w14:textId="77777777" w:rsidTr="00DA147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45271C" w:rsidRPr="00A71D81" w:rsidRDefault="0045271C" w:rsidP="0045271C">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63F162FB" w:rsidR="0045271C" w:rsidRPr="00465A07" w:rsidRDefault="0045271C" w:rsidP="0045271C">
            <w:pPr>
              <w:rPr>
                <w:rFonts w:ascii="GHEA Grapalat" w:hAnsi="GHEA Grapalat" w:cs="Sylfaen"/>
                <w:sz w:val="16"/>
                <w:szCs w:val="16"/>
                <w:lang w:val="af-ZA"/>
              </w:rPr>
            </w:pPr>
            <w:r>
              <w:rPr>
                <w:rFonts w:ascii="Sylfaen" w:hAnsi="Sylfaen" w:cs="Calibri"/>
                <w:color w:val="000000"/>
                <w:sz w:val="16"/>
                <w:szCs w:val="16"/>
                <w:lang w:val="hy-AM"/>
              </w:rPr>
              <w:t>Համային հավելումներով յոգուրտ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45271C" w:rsidRPr="00A71D81" w:rsidRDefault="0045271C" w:rsidP="0045271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45271C" w:rsidRPr="00A71D81" w:rsidRDefault="0045271C" w:rsidP="0045271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45271C" w:rsidRPr="00A71D81" w:rsidRDefault="0045271C" w:rsidP="0045271C">
            <w:pPr>
              <w:jc w:val="center"/>
              <w:rPr>
                <w:rFonts w:ascii="GHEA Grapalat" w:hAnsi="GHEA Grapalat"/>
                <w:lang w:val="es-ES"/>
              </w:rPr>
            </w:pPr>
          </w:p>
        </w:tc>
      </w:tr>
      <w:tr w:rsidR="0045271C" w:rsidRPr="00A71D81" w14:paraId="3EEC8BD6" w14:textId="77777777" w:rsidTr="00407F1A">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41BDAED2" w:rsidR="0045271C" w:rsidRPr="00465A07" w:rsidRDefault="0045271C" w:rsidP="0045271C">
            <w:pPr>
              <w:jc w:val="center"/>
              <w:rPr>
                <w:rFonts w:ascii="GHEA Grapalat" w:hAnsi="GHEA Grapalat"/>
                <w:b/>
                <w:bCs/>
                <w:sz w:val="18"/>
                <w:lang w:val="ru-RU"/>
              </w:rPr>
            </w:pPr>
            <w:r>
              <w:rPr>
                <w:rFonts w:ascii="GHEA Grapalat" w:hAnsi="GHEA Grapalat"/>
                <w:b/>
                <w:bCs/>
                <w:sz w:val="18"/>
                <w:lang w:val="ru-RU"/>
              </w:rPr>
              <w:t>4</w:t>
            </w:r>
          </w:p>
        </w:tc>
        <w:tc>
          <w:tcPr>
            <w:tcW w:w="3259" w:type="dxa"/>
            <w:tcBorders>
              <w:top w:val="single" w:sz="4" w:space="0" w:color="auto"/>
              <w:left w:val="single" w:sz="4" w:space="0" w:color="auto"/>
              <w:bottom w:val="single" w:sz="4" w:space="0" w:color="auto"/>
              <w:right w:val="single" w:sz="4" w:space="0" w:color="auto"/>
            </w:tcBorders>
          </w:tcPr>
          <w:p w14:paraId="7E4B15BA" w14:textId="477F52BF" w:rsidR="0045271C" w:rsidRPr="00465A07" w:rsidRDefault="0045271C" w:rsidP="0045271C">
            <w:pPr>
              <w:rPr>
                <w:rFonts w:ascii="GHEA Grapalat" w:hAnsi="GHEA Grapalat" w:cs="Sylfaen"/>
                <w:sz w:val="16"/>
                <w:szCs w:val="16"/>
                <w:lang w:val="af-ZA"/>
              </w:rPr>
            </w:pPr>
            <w:r w:rsidRPr="004F11D1">
              <w:rPr>
                <w:rFonts w:ascii="Sylfaen" w:hAnsi="Sylfaen" w:cs="Calibri"/>
                <w:color w:val="000000"/>
                <w:sz w:val="16"/>
                <w:szCs w:val="16"/>
                <w:lang w:val="hy-AM"/>
              </w:rPr>
              <w:t>Բանան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45271C" w:rsidRPr="00A71D81" w:rsidRDefault="0045271C" w:rsidP="0045271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45271C" w:rsidRPr="00A71D81" w:rsidRDefault="0045271C" w:rsidP="0045271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45271C" w:rsidRPr="00A71D81" w:rsidRDefault="0045271C" w:rsidP="0045271C">
            <w:pPr>
              <w:jc w:val="center"/>
              <w:rPr>
                <w:rFonts w:ascii="GHEA Grapalat" w:hAnsi="GHEA Grapalat"/>
                <w:lang w:val="es-ES"/>
              </w:rPr>
            </w:pPr>
          </w:p>
        </w:tc>
      </w:tr>
      <w:tr w:rsidR="0045271C" w:rsidRPr="006447E3" w14:paraId="3E6A242F" w14:textId="77777777" w:rsidTr="00407F1A">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8B2211F" w14:textId="036609B0" w:rsidR="0045271C" w:rsidRPr="00734665" w:rsidRDefault="00734665" w:rsidP="0045271C">
            <w:pPr>
              <w:jc w:val="center"/>
              <w:rPr>
                <w:rFonts w:ascii="GHEA Grapalat" w:hAnsi="GHEA Grapalat"/>
                <w:b/>
                <w:sz w:val="18"/>
              </w:rPr>
            </w:pPr>
            <w:r>
              <w:rPr>
                <w:rFonts w:ascii="GHEA Grapalat" w:hAnsi="GHEA Grapalat"/>
                <w:b/>
                <w:sz w:val="18"/>
              </w:rPr>
              <w:t>5</w:t>
            </w:r>
          </w:p>
        </w:tc>
        <w:tc>
          <w:tcPr>
            <w:tcW w:w="3259" w:type="dxa"/>
            <w:tcBorders>
              <w:top w:val="single" w:sz="4" w:space="0" w:color="auto"/>
              <w:left w:val="single" w:sz="4" w:space="0" w:color="auto"/>
              <w:bottom w:val="single" w:sz="4" w:space="0" w:color="auto"/>
              <w:right w:val="single" w:sz="4" w:space="0" w:color="auto"/>
            </w:tcBorders>
          </w:tcPr>
          <w:p w14:paraId="34AD4EB2" w14:textId="33266806" w:rsidR="0045271C" w:rsidRPr="00465A07" w:rsidRDefault="0045271C" w:rsidP="0045271C">
            <w:pPr>
              <w:rPr>
                <w:rFonts w:ascii="GHEA Grapalat" w:hAnsi="GHEA Grapalat" w:cs="Sylfaen"/>
                <w:sz w:val="16"/>
                <w:szCs w:val="16"/>
                <w:lang w:val="af-ZA"/>
              </w:rPr>
            </w:pPr>
            <w:r w:rsidRPr="00D3243E">
              <w:rPr>
                <w:rFonts w:ascii="Sylfaen" w:hAnsi="Sylfaen" w:cs="Calibri"/>
                <w:color w:val="000000"/>
                <w:sz w:val="16"/>
                <w:szCs w:val="16"/>
                <w:lang w:val="hy-AM"/>
              </w:rPr>
              <w:t>թխվածքաբլիթներ</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7B0D17C" w14:textId="77777777" w:rsidR="0045271C" w:rsidRPr="00A71D81" w:rsidRDefault="0045271C" w:rsidP="0045271C">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561858C" w14:textId="77777777" w:rsidR="0045271C" w:rsidRPr="00A71D81" w:rsidRDefault="0045271C" w:rsidP="0045271C">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194D1D4F" w14:textId="77777777" w:rsidR="0045271C" w:rsidRPr="00A71D81" w:rsidRDefault="0045271C" w:rsidP="0045271C">
            <w:pPr>
              <w:jc w:val="center"/>
              <w:rPr>
                <w:rFonts w:ascii="GHEA Grapalat" w:hAnsi="GHEA Grapalat"/>
                <w:sz w:val="20"/>
                <w:lang w:val="es-ES"/>
              </w:rPr>
            </w:pPr>
          </w:p>
        </w:tc>
      </w:tr>
      <w:tr w:rsidR="0045271C" w:rsidRPr="006447E3" w14:paraId="50B04241" w14:textId="77777777" w:rsidTr="00407F1A">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461542F" w14:textId="7C36086D" w:rsidR="0045271C" w:rsidRPr="00734665" w:rsidRDefault="00734665" w:rsidP="0045271C">
            <w:pPr>
              <w:jc w:val="center"/>
              <w:rPr>
                <w:rFonts w:ascii="GHEA Grapalat" w:hAnsi="GHEA Grapalat"/>
                <w:b/>
                <w:sz w:val="18"/>
              </w:rPr>
            </w:pPr>
            <w:r>
              <w:rPr>
                <w:rFonts w:ascii="GHEA Grapalat" w:hAnsi="GHEA Grapalat"/>
                <w:b/>
                <w:sz w:val="18"/>
              </w:rPr>
              <w:t>6</w:t>
            </w:r>
          </w:p>
        </w:tc>
        <w:tc>
          <w:tcPr>
            <w:tcW w:w="3259" w:type="dxa"/>
            <w:tcBorders>
              <w:top w:val="single" w:sz="4" w:space="0" w:color="auto"/>
              <w:left w:val="single" w:sz="4" w:space="0" w:color="auto"/>
              <w:bottom w:val="single" w:sz="4" w:space="0" w:color="auto"/>
              <w:right w:val="single" w:sz="4" w:space="0" w:color="auto"/>
            </w:tcBorders>
          </w:tcPr>
          <w:p w14:paraId="04E7707D" w14:textId="6371852B" w:rsidR="0045271C" w:rsidRPr="00465A07" w:rsidRDefault="0045271C" w:rsidP="0045271C">
            <w:pPr>
              <w:rPr>
                <w:rFonts w:ascii="GHEA Grapalat" w:hAnsi="GHEA Grapalat" w:cs="Sylfaen"/>
                <w:sz w:val="16"/>
                <w:szCs w:val="16"/>
                <w:lang w:val="af-ZA"/>
              </w:rPr>
            </w:pPr>
            <w:r w:rsidRPr="00D3243E">
              <w:rPr>
                <w:rFonts w:ascii="Sylfaen" w:hAnsi="Sylfaen" w:cs="Calibri"/>
                <w:color w:val="000000"/>
                <w:sz w:val="16"/>
                <w:szCs w:val="16"/>
                <w:lang w:val="hy-AM"/>
              </w:rPr>
              <w:t>մածուն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3DD3149F" w14:textId="77777777" w:rsidR="0045271C" w:rsidRPr="00A71D81" w:rsidRDefault="0045271C" w:rsidP="0045271C">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5CAEDDA" w14:textId="77777777" w:rsidR="0045271C" w:rsidRPr="00A71D81" w:rsidRDefault="0045271C" w:rsidP="0045271C">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3513B916" w14:textId="77777777" w:rsidR="0045271C" w:rsidRPr="00A71D81" w:rsidRDefault="0045271C" w:rsidP="0045271C">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465A07">
        <w:rPr>
          <w:rFonts w:ascii="GHEA Grapalat" w:hAnsi="GHEA Grapalat"/>
          <w:sz w:val="20"/>
          <w:lang w:val="ru-RU"/>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6447E3">
        <w:rPr>
          <w:rFonts w:ascii="GHEA Grapalat" w:hAnsi="GHEA Grapalat"/>
          <w:sz w:val="20"/>
          <w:lang w:val="ru-RU"/>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12"/>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8EA2DC4"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742E40C"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8A5020" w:rsidRPr="00771C8C">
        <w:rPr>
          <w:rFonts w:ascii="GHEA Grapalat" w:hAnsi="GHEA Grapalat"/>
          <w:lang w:val="hy-AM"/>
        </w:rPr>
        <w:t>ԱՄՀՀՄԴ-ԳՀ</w:t>
      </w:r>
      <w:r w:rsidR="008A5020" w:rsidRPr="00842751">
        <w:rPr>
          <w:rFonts w:ascii="GHEA Grapalat" w:hAnsi="GHEA Grapalat"/>
          <w:i/>
          <w:lang w:val="hy-AM"/>
        </w:rPr>
        <w:t>ԱՊ</w:t>
      </w:r>
      <w:r w:rsidR="008A5020" w:rsidRPr="00771C8C">
        <w:rPr>
          <w:rFonts w:ascii="GHEA Grapalat" w:hAnsi="GHEA Grapalat"/>
          <w:lang w:val="hy-AM"/>
        </w:rPr>
        <w:t>ՁԲ-22/</w:t>
      </w:r>
      <w:r w:rsidR="00060F88">
        <w:rPr>
          <w:rFonts w:ascii="GHEA Grapalat" w:hAnsi="GHEA Grapalat"/>
        </w:rPr>
        <w:t>7</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B658BC9" w:rsidR="007862B1" w:rsidRPr="00A71D81" w:rsidRDefault="008A5020" w:rsidP="007862B1">
      <w:pPr>
        <w:pStyle w:val="31"/>
        <w:spacing w:line="240" w:lineRule="auto"/>
        <w:jc w:val="right"/>
        <w:rPr>
          <w:rFonts w:ascii="GHEA Grapalat" w:hAnsi="GHEA Grapalat" w:cs="Sylfaen"/>
          <w:b/>
          <w:lang w:val="hy-AM"/>
        </w:rPr>
      </w:pPr>
      <w:r w:rsidRPr="006447E3">
        <w:rPr>
          <w:rFonts w:ascii="GHEA Grapalat" w:hAnsi="GHEA Grapalat" w:cs="Arial"/>
          <w:b/>
          <w:lang w:val="hy-AM"/>
        </w:rPr>
        <w:t>Գնանշման</w:t>
      </w:r>
      <w:r w:rsidRPr="008A5020">
        <w:rPr>
          <w:rFonts w:ascii="GHEA Grapalat" w:hAnsi="GHEA Grapalat" w:cs="Arial"/>
          <w:b/>
          <w:lang w:val="es-ES"/>
        </w:rPr>
        <w:t xml:space="preserve"> </w:t>
      </w:r>
      <w:r w:rsidRPr="006447E3">
        <w:rPr>
          <w:rFonts w:ascii="GHEA Grapalat" w:hAnsi="GHEA Grapalat" w:cs="Arial"/>
          <w:b/>
          <w:lang w:val="hy-AM"/>
        </w:rPr>
        <w:t>հարցման</w:t>
      </w:r>
      <w:r w:rsidRPr="008A5020">
        <w:rPr>
          <w:rFonts w:ascii="GHEA Grapalat" w:hAnsi="GHEA Grapalat" w:cs="Arial"/>
          <w:b/>
          <w:lang w:val="es-ES"/>
        </w:rPr>
        <w:t xml:space="preserve"> </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20A40884" w:rsidR="007862B1" w:rsidRPr="008A5020"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8A5020" w:rsidRPr="008A5020">
        <w:rPr>
          <w:rFonts w:ascii="GHEA Grapalat" w:hAnsi="GHEA Grapalat" w:cs="GHEA Grapalat"/>
          <w:sz w:val="20"/>
          <w:szCs w:val="20"/>
          <w:lang w:val="pt-BR"/>
        </w:rPr>
        <w:t>&lt;&lt;ՀՀ Արարատի մարզի Հովտաշատի միջնակարգ դպրոց&gt;&gt; ՊՈԱԿ</w:t>
      </w:r>
      <w:r w:rsidR="008A5020"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w:t>
      </w:r>
      <w:r w:rsidRPr="008A5020">
        <w:rPr>
          <w:rFonts w:ascii="GHEA Grapalat" w:hAnsi="GHEA Grapalat" w:cs="GHEA Grapalat"/>
          <w:sz w:val="20"/>
          <w:szCs w:val="20"/>
          <w:lang w:val="pt-BR"/>
        </w:rPr>
        <w:t xml:space="preserve">կազմակերպված` </w:t>
      </w:r>
      <w:r w:rsidR="008A5020" w:rsidRPr="00771C8C">
        <w:rPr>
          <w:rFonts w:ascii="GHEA Grapalat" w:hAnsi="GHEA Grapalat"/>
          <w:lang w:val="hy-AM"/>
        </w:rPr>
        <w:t>ԱՄՀՀՄԴ-ԳՀ</w:t>
      </w:r>
      <w:r w:rsidR="008A5020" w:rsidRPr="00842751">
        <w:rPr>
          <w:rFonts w:ascii="GHEA Grapalat" w:hAnsi="GHEA Grapalat"/>
          <w:i/>
          <w:lang w:val="hy-AM"/>
        </w:rPr>
        <w:t>ԱՊ</w:t>
      </w:r>
      <w:r w:rsidR="008A5020" w:rsidRPr="00771C8C">
        <w:rPr>
          <w:rFonts w:ascii="GHEA Grapalat" w:hAnsi="GHEA Grapalat"/>
          <w:lang w:val="hy-AM"/>
        </w:rPr>
        <w:t>ՁԲ-22/</w:t>
      </w:r>
      <w:r w:rsidR="00060F88" w:rsidRPr="00060F88">
        <w:rPr>
          <w:rFonts w:ascii="GHEA Grapalat" w:hAnsi="GHEA Grapalat"/>
          <w:lang w:val="pt-BR"/>
        </w:rPr>
        <w:t>7</w:t>
      </w:r>
      <w:r w:rsidRPr="008A5020">
        <w:rPr>
          <w:rFonts w:ascii="GHEA Grapalat" w:hAnsi="GHEA Grapalat" w:cs="GHEA Grapalat"/>
          <w:sz w:val="20"/>
          <w:szCs w:val="20"/>
          <w:lang w:val="pt-BR"/>
        </w:rPr>
        <w:t>* ծածկագրով գնման ընթացակարգին:</w:t>
      </w:r>
    </w:p>
    <w:p w14:paraId="799FFC76" w14:textId="6FFAA42C" w:rsidR="007862B1" w:rsidRPr="00A71D81" w:rsidRDefault="008A5020" w:rsidP="008A5020">
      <w:pPr>
        <w:jc w:val="both"/>
        <w:rPr>
          <w:rFonts w:ascii="GHEA Grapalat" w:hAnsi="GHEA Grapalat" w:cs="GHEA Grapalat"/>
          <w:color w:val="5B9BD5"/>
          <w:sz w:val="20"/>
          <w:szCs w:val="20"/>
          <w:lang w:val="hy-AM"/>
        </w:rPr>
      </w:pPr>
      <w:r w:rsidRPr="008A5020">
        <w:rPr>
          <w:rFonts w:ascii="GHEA Grapalat" w:hAnsi="GHEA Grapalat"/>
          <w:sz w:val="20"/>
          <w:szCs w:val="20"/>
          <w:vertAlign w:val="superscript"/>
          <w:lang w:val="pt-BR"/>
        </w:rPr>
        <w:t xml:space="preserve">       </w:t>
      </w:r>
      <w:r w:rsidR="006E35C3"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006E35C3"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006E35C3"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006E35C3"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006E35C3"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A586425"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FDD7E9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8A5020" w:rsidRPr="00771C8C">
              <w:rPr>
                <w:rFonts w:ascii="Sylfaen" w:hAnsi="Sylfaen"/>
                <w:sz w:val="20"/>
                <w:szCs w:val="20"/>
                <w:lang w:val="hy-AM"/>
              </w:rPr>
              <w:t>&lt;&lt;Արարատի  մարզի Հովտաշատի միջնակարգ դպրոց&gt;&gt;</w:t>
            </w:r>
            <w:r w:rsidR="008A5020" w:rsidRPr="00771C8C">
              <w:rPr>
                <w:rFonts w:ascii="Sylfaen" w:hAnsi="Sylfaen"/>
                <w:sz w:val="20"/>
                <w:szCs w:val="20"/>
                <w:lang w:val="af-ZA"/>
              </w:rPr>
              <w:t xml:space="preserve"> </w:t>
            </w:r>
            <w:r w:rsidR="008A5020" w:rsidRPr="00771C8C">
              <w:rPr>
                <w:rFonts w:ascii="Sylfaen" w:hAnsi="Sylfaen"/>
                <w:sz w:val="20"/>
                <w:szCs w:val="20"/>
                <w:lang w:val="hy-AM"/>
              </w:rPr>
              <w:t>ՊՈԱԿ</w:t>
            </w:r>
            <w:r w:rsidR="008A5020" w:rsidRPr="00771C8C">
              <w:rPr>
                <w:rFonts w:ascii="Sylfaen" w:hAnsi="Sylfaen" w:cs="Arial"/>
                <w:sz w:val="20"/>
                <w:szCs w:val="20"/>
              </w:rPr>
              <w:t xml:space="preserve">  </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87238F7" w:rsidR="00595213" w:rsidRPr="008A5020" w:rsidRDefault="00595213" w:rsidP="00CB0ADE">
            <w:pPr>
              <w:rPr>
                <w:rFonts w:ascii="GHEA Grapalat" w:hAnsi="GHEA Grapalat" w:cs="Arial"/>
                <w:sz w:val="20"/>
                <w:szCs w:val="20"/>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8A5020">
              <w:rPr>
                <w:rFonts w:ascii="GHEA Grapalat" w:hAnsi="GHEA Grapalat" w:cs="Arial"/>
                <w:sz w:val="20"/>
                <w:szCs w:val="20"/>
                <w:lang w:val="ru-RU"/>
              </w:rPr>
              <w:t xml:space="preserve"> </w:t>
            </w:r>
            <w:r w:rsidR="008A5020" w:rsidRPr="00771C8C">
              <w:rPr>
                <w:rFonts w:ascii="Sylfaen" w:hAnsi="Sylfaen" w:cs="Arial"/>
                <w:sz w:val="20"/>
                <w:szCs w:val="20"/>
                <w:lang w:val="hy-AM"/>
              </w:rPr>
              <w:t>03804168</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0BA4332B" w:rsidR="00595213" w:rsidRPr="008A5020"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sidR="008A5020" w:rsidRPr="008A5020">
              <w:rPr>
                <w:rFonts w:ascii="GHEA Grapalat" w:hAnsi="GHEA Grapalat" w:cs="Arial"/>
                <w:sz w:val="20"/>
                <w:szCs w:val="20"/>
              </w:rPr>
              <w:t xml:space="preserve"> </w:t>
            </w:r>
            <w:r w:rsidR="008A5020" w:rsidRPr="00771C8C">
              <w:rPr>
                <w:rFonts w:ascii="Sylfaen" w:hAnsi="Sylfaen" w:cs="Arial"/>
                <w:sz w:val="20"/>
                <w:szCs w:val="20"/>
              </w:rPr>
              <w:t xml:space="preserve"> ՀՀ ՖՆ </w:t>
            </w:r>
            <w:proofErr w:type="spellStart"/>
            <w:r w:rsidR="008A5020" w:rsidRPr="00771C8C">
              <w:rPr>
                <w:rFonts w:ascii="Sylfaen" w:hAnsi="Sylfaen" w:cs="Arial"/>
                <w:sz w:val="20"/>
                <w:szCs w:val="20"/>
              </w:rPr>
              <w:t>գործառնական</w:t>
            </w:r>
            <w:proofErr w:type="spellEnd"/>
            <w:r w:rsidR="008A5020" w:rsidRPr="00771C8C">
              <w:rPr>
                <w:rFonts w:ascii="Sylfaen" w:hAnsi="Sylfaen" w:cs="Arial"/>
                <w:sz w:val="20"/>
                <w:szCs w:val="20"/>
              </w:rPr>
              <w:t xml:space="preserve"> </w:t>
            </w:r>
            <w:proofErr w:type="spellStart"/>
            <w:r w:rsidR="008A5020" w:rsidRPr="00771C8C">
              <w:rPr>
                <w:rFonts w:ascii="Sylfaen" w:hAnsi="Sylfaen" w:cs="Arial"/>
                <w:sz w:val="20"/>
                <w:szCs w:val="20"/>
              </w:rPr>
              <w:t>վարչություն</w:t>
            </w:r>
            <w:proofErr w:type="spellEnd"/>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4C7E84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sidR="008A5020" w:rsidRPr="008A5020">
              <w:rPr>
                <w:rFonts w:ascii="GHEA Grapalat" w:hAnsi="GHEA Grapalat" w:cs="Arial"/>
                <w:sz w:val="20"/>
                <w:szCs w:val="20"/>
              </w:rPr>
              <w:t xml:space="preserve"> </w:t>
            </w:r>
            <w:r w:rsidR="008A5020" w:rsidRPr="00771C8C">
              <w:rPr>
                <w:rFonts w:ascii="Sylfaen" w:hAnsi="Sylfaen" w:cs="Arial"/>
                <w:sz w:val="20"/>
                <w:szCs w:val="20"/>
              </w:rPr>
              <w:t>9004</w:t>
            </w:r>
            <w:r w:rsidR="008A5020" w:rsidRPr="00771C8C">
              <w:rPr>
                <w:rFonts w:ascii="Sylfaen" w:hAnsi="Sylfaen" w:cs="Arial"/>
                <w:sz w:val="20"/>
                <w:szCs w:val="20"/>
                <w:lang w:val="hy-AM"/>
              </w:rPr>
              <w:t>38000</w:t>
            </w:r>
            <w:r w:rsidR="008A5020" w:rsidRPr="00771C8C">
              <w:rPr>
                <w:rFonts w:ascii="Sylfaen" w:hAnsi="Sylfaen" w:cs="Arial"/>
                <w:sz w:val="20"/>
                <w:szCs w:val="20"/>
              </w:rPr>
              <w:t>201</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2F98B46D" w:rsidR="00595213" w:rsidRPr="004E1729" w:rsidRDefault="006E747D" w:rsidP="00CB0ADE">
            <w:pPr>
              <w:rPr>
                <w:rFonts w:ascii="GHEA Grapalat" w:hAnsi="GHEA Grapalat" w:cs="Arial"/>
                <w:sz w:val="20"/>
                <w:szCs w:val="20"/>
              </w:rPr>
            </w:pPr>
            <w:r w:rsidRPr="00771C8C">
              <w:rPr>
                <w:rFonts w:ascii="GHEA Grapalat" w:hAnsi="GHEA Grapalat"/>
                <w:lang w:val="hy-AM"/>
              </w:rPr>
              <w:t>ԱՄՀՀՄԴ-ԳՀ</w:t>
            </w:r>
            <w:r w:rsidRPr="00842751">
              <w:rPr>
                <w:rFonts w:ascii="GHEA Grapalat" w:hAnsi="GHEA Grapalat"/>
                <w:i/>
                <w:lang w:val="hy-AM"/>
              </w:rPr>
              <w:t>ԱՊ</w:t>
            </w:r>
            <w:r w:rsidRPr="00771C8C">
              <w:rPr>
                <w:rFonts w:ascii="GHEA Grapalat" w:hAnsi="GHEA Grapalat"/>
                <w:lang w:val="hy-AM"/>
              </w:rPr>
              <w:t>ՁԲ-22/</w:t>
            </w:r>
            <w:r w:rsidR="004E1729">
              <w:rPr>
                <w:rFonts w:ascii="GHEA Grapalat" w:hAnsi="GHEA Grapalat"/>
              </w:rPr>
              <w:t>7</w:t>
            </w: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0058D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0058D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0058D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0058D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058D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139D338" w14:textId="77777777" w:rsidR="00631658" w:rsidRPr="00A71D81" w:rsidRDefault="00631658" w:rsidP="00631658">
      <w:pPr>
        <w:jc w:val="center"/>
        <w:rPr>
          <w:rFonts w:ascii="GHEA Grapalat" w:hAnsi="GHEA Grapalat" w:cs="GHEA Grapalat"/>
          <w:sz w:val="22"/>
          <w:szCs w:val="22"/>
          <w:lang w:val="hy-AM"/>
        </w:rPr>
      </w:pPr>
    </w:p>
    <w:p w14:paraId="74558A3C" w14:textId="010F02FD" w:rsidR="00631658" w:rsidRPr="006E747D" w:rsidRDefault="00631658" w:rsidP="006E747D">
      <w:pPr>
        <w:pStyle w:val="31"/>
        <w:spacing w:line="240" w:lineRule="auto"/>
        <w:jc w:val="center"/>
        <w:rPr>
          <w:rFonts w:ascii="GHEA Grapalat" w:hAnsi="GHEA Grapalat" w:cs="Arial"/>
          <w:b/>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2E0E48CE"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6E747D" w:rsidRPr="00771C8C">
        <w:rPr>
          <w:rFonts w:ascii="GHEA Grapalat" w:hAnsi="GHEA Grapalat"/>
          <w:lang w:val="hy-AM"/>
        </w:rPr>
        <w:t>ԱՄՀՀՄԴ-ԳՀ</w:t>
      </w:r>
      <w:r w:rsidR="006E747D" w:rsidRPr="00842751">
        <w:rPr>
          <w:rFonts w:ascii="GHEA Grapalat" w:hAnsi="GHEA Grapalat"/>
          <w:i/>
          <w:lang w:val="hy-AM"/>
        </w:rPr>
        <w:t>ԱՊ</w:t>
      </w:r>
      <w:r w:rsidR="006E747D" w:rsidRPr="00771C8C">
        <w:rPr>
          <w:rFonts w:ascii="GHEA Grapalat" w:hAnsi="GHEA Grapalat"/>
          <w:lang w:val="hy-AM"/>
        </w:rPr>
        <w:t>ՁԲ-22/</w:t>
      </w:r>
      <w:r w:rsidR="004E1729">
        <w:rPr>
          <w:rFonts w:ascii="GHEA Grapalat" w:hAnsi="GHEA Grapalat"/>
        </w:rPr>
        <w:t>7</w:t>
      </w:r>
      <w:r w:rsidRPr="00A71D81">
        <w:rPr>
          <w:rFonts w:ascii="GHEA Grapalat" w:hAnsi="GHEA Grapalat" w:cs="Sylfaen"/>
          <w:b/>
          <w:lang w:val="hy-AM"/>
        </w:rPr>
        <w:t>»*  ծածկագրով</w:t>
      </w:r>
    </w:p>
    <w:p w14:paraId="5BE6F7DC" w14:textId="2132DCF6" w:rsidR="00631658" w:rsidRPr="00A71D81" w:rsidRDefault="006E747D" w:rsidP="00631658">
      <w:pPr>
        <w:pStyle w:val="31"/>
        <w:spacing w:line="240" w:lineRule="auto"/>
        <w:jc w:val="right"/>
        <w:rPr>
          <w:rFonts w:ascii="GHEA Grapalat" w:hAnsi="GHEA Grapalat" w:cs="Sylfaen"/>
          <w:b/>
          <w:lang w:val="hy-AM"/>
        </w:rPr>
      </w:pPr>
      <w:r w:rsidRPr="006E747D">
        <w:rPr>
          <w:rFonts w:ascii="GHEA Grapalat" w:hAnsi="GHEA Grapalat" w:cs="Sylfaen"/>
          <w:b/>
          <w:lang w:val="hy-AM"/>
        </w:rPr>
        <w:t xml:space="preserve">Գնանշման հարցման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624A0EF1" w:rsidR="00631658" w:rsidRPr="00A71D81" w:rsidRDefault="00631658" w:rsidP="006E747D">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6E747D" w:rsidRPr="00771C8C">
        <w:rPr>
          <w:rFonts w:ascii="Sylfaen" w:hAnsi="Sylfaen"/>
          <w:sz w:val="20"/>
          <w:szCs w:val="20"/>
          <w:lang w:val="hy-AM"/>
        </w:rPr>
        <w:t>&lt;&lt;Արարատի  մարզի Հովտաշատի միջնակարգ դպրոց&gt;&gt;</w:t>
      </w:r>
      <w:r w:rsidR="006E747D" w:rsidRPr="00771C8C">
        <w:rPr>
          <w:rFonts w:ascii="Sylfaen" w:hAnsi="Sylfaen"/>
          <w:sz w:val="20"/>
          <w:szCs w:val="20"/>
          <w:lang w:val="af-ZA"/>
        </w:rPr>
        <w:t xml:space="preserve"> </w:t>
      </w:r>
      <w:r w:rsidR="006E747D" w:rsidRPr="00771C8C">
        <w:rPr>
          <w:rFonts w:ascii="Sylfaen" w:hAnsi="Sylfaen"/>
          <w:sz w:val="20"/>
          <w:szCs w:val="20"/>
          <w:lang w:val="hy-AM"/>
        </w:rPr>
        <w:t>ՊՈԱԿ</w:t>
      </w:r>
      <w:r w:rsidR="006E747D" w:rsidRPr="00771C8C">
        <w:rPr>
          <w:rFonts w:ascii="Sylfaen" w:hAnsi="Sylfaen" w:cs="Arial"/>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006E747D" w:rsidRPr="00771C8C">
        <w:rPr>
          <w:rFonts w:ascii="GHEA Grapalat" w:hAnsi="GHEA Grapalat"/>
          <w:lang w:val="hy-AM"/>
        </w:rPr>
        <w:t>ԱՄՀՀՄԴ-ԳՀ</w:t>
      </w:r>
      <w:r w:rsidR="006E747D" w:rsidRPr="00842751">
        <w:rPr>
          <w:rFonts w:ascii="GHEA Grapalat" w:hAnsi="GHEA Grapalat"/>
          <w:i/>
          <w:lang w:val="hy-AM"/>
        </w:rPr>
        <w:t>ԱՊ</w:t>
      </w:r>
      <w:r w:rsidR="006E747D" w:rsidRPr="00771C8C">
        <w:rPr>
          <w:rFonts w:ascii="GHEA Grapalat" w:hAnsi="GHEA Grapalat"/>
          <w:lang w:val="hy-AM"/>
        </w:rPr>
        <w:t>ՁԲ-22/</w:t>
      </w:r>
      <w:r w:rsidR="004E1729">
        <w:rPr>
          <w:rFonts w:ascii="GHEA Grapalat" w:hAnsi="GHEA Grapalat"/>
          <w:i/>
          <w:lang w:val="pt-BR"/>
        </w:rPr>
        <w:t>7</w:t>
      </w:r>
      <w:r w:rsidR="006E747D" w:rsidRPr="006E747D">
        <w:rPr>
          <w:rFonts w:ascii="GHEA Grapalat" w:hAnsi="GHEA Grapalat"/>
          <w:i/>
          <w:lang w:val="pt-BR"/>
        </w:rPr>
        <w:t xml:space="preserve"> </w:t>
      </w:r>
      <w:r w:rsidRPr="00A71D81">
        <w:rPr>
          <w:rFonts w:ascii="GHEA Grapalat" w:hAnsi="GHEA Grapalat" w:cs="GHEA Grapalat"/>
          <w:sz w:val="20"/>
          <w:szCs w:val="20"/>
          <w:lang w:val="pt-BR"/>
        </w:rPr>
        <w:t>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0771CA2" w14:textId="77777777" w:rsidR="00631658" w:rsidRPr="00A71D81" w:rsidRDefault="00631658" w:rsidP="00631658">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924FEB"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էլեկտրոնային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թվային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ստորագրությամբ</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հաստատված</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լինելու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դեպքում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դրանք</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են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ներկայացվում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էլեկտրոնային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կրիչներով</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ինչպես</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նաև</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դրանցից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արտատպված</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թղթային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տարբերակներով</w:t>
      </w:r>
      <w:proofErr w:type="spellEnd"/>
      <w:r w:rsidRPr="00A71D81">
        <w:rPr>
          <w:rFonts w:ascii="GHEA Grapalat" w:hAnsi="GHEA Grapalat" w:cs="GHEA Grapalat"/>
          <w:sz w:val="20"/>
          <w:szCs w:val="20"/>
          <w:lang w:val="pt-BR"/>
        </w:rPr>
        <w:t>:</w:t>
      </w:r>
    </w:p>
    <w:p w14:paraId="7C108E69" w14:textId="77777777" w:rsidR="00631658" w:rsidRPr="00A71D81" w:rsidRDefault="00631658" w:rsidP="00631658">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1DD6E9D"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C9C23EB" w:rsidR="00334B2F" w:rsidRPr="006E747D"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6E747D" w:rsidRPr="006E747D">
              <w:rPr>
                <w:rFonts w:ascii="GHEA Grapalat" w:hAnsi="GHEA Grapalat" w:cs="Arial"/>
                <w:sz w:val="20"/>
                <w:szCs w:val="20"/>
              </w:rPr>
              <w:t xml:space="preserve"> </w:t>
            </w:r>
            <w:r w:rsidR="006E747D" w:rsidRPr="00771C8C">
              <w:rPr>
                <w:rFonts w:ascii="Sylfaen" w:hAnsi="Sylfaen"/>
                <w:sz w:val="20"/>
                <w:szCs w:val="20"/>
                <w:lang w:val="hy-AM"/>
              </w:rPr>
              <w:t>&lt;&lt;Արարատի  մարզի Հովտաշատի միջնակարգ դպրոց&gt;&gt;</w:t>
            </w:r>
            <w:r w:rsidR="006E747D" w:rsidRPr="00771C8C">
              <w:rPr>
                <w:rFonts w:ascii="Sylfaen" w:hAnsi="Sylfaen"/>
                <w:sz w:val="20"/>
                <w:szCs w:val="20"/>
                <w:lang w:val="af-ZA"/>
              </w:rPr>
              <w:t xml:space="preserve"> </w:t>
            </w:r>
            <w:r w:rsidR="006E747D" w:rsidRPr="00771C8C">
              <w:rPr>
                <w:rFonts w:ascii="Sylfaen" w:hAnsi="Sylfaen"/>
                <w:sz w:val="20"/>
                <w:szCs w:val="20"/>
                <w:lang w:val="hy-AM"/>
              </w:rPr>
              <w:t>ՊՈԱԿ</w:t>
            </w:r>
            <w:r w:rsidR="006E747D" w:rsidRPr="00771C8C">
              <w:rPr>
                <w:rFonts w:ascii="Sylfaen" w:hAnsi="Sylfaen" w:cs="Arial"/>
                <w:sz w:val="20"/>
                <w:szCs w:val="20"/>
              </w:rPr>
              <w:t xml:space="preserve">  </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16E0DB7" w:rsidR="00334B2F" w:rsidRPr="006E747D" w:rsidRDefault="00334B2F" w:rsidP="00CB0ADE">
            <w:pPr>
              <w:rPr>
                <w:rFonts w:ascii="GHEA Grapalat" w:hAnsi="GHEA Grapalat" w:cs="Arial"/>
                <w:sz w:val="20"/>
                <w:szCs w:val="20"/>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6E747D">
              <w:rPr>
                <w:rFonts w:ascii="GHEA Grapalat" w:hAnsi="GHEA Grapalat" w:cs="Arial"/>
                <w:sz w:val="20"/>
                <w:szCs w:val="20"/>
                <w:lang w:val="ru-RU"/>
              </w:rPr>
              <w:t xml:space="preserve"> </w:t>
            </w:r>
            <w:r w:rsidR="006E747D" w:rsidRPr="00771C8C">
              <w:rPr>
                <w:rFonts w:ascii="Sylfaen" w:hAnsi="Sylfaen" w:cs="Arial"/>
                <w:sz w:val="20"/>
                <w:szCs w:val="20"/>
                <w:lang w:val="hy-AM"/>
              </w:rPr>
              <w:t>03804168</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BFCE6C1" w:rsidR="00334B2F" w:rsidRPr="006E747D"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sidR="006E747D" w:rsidRPr="006E747D">
              <w:rPr>
                <w:rFonts w:ascii="GHEA Grapalat" w:hAnsi="GHEA Grapalat" w:cs="Arial"/>
                <w:sz w:val="20"/>
                <w:szCs w:val="20"/>
              </w:rPr>
              <w:t xml:space="preserve"> </w:t>
            </w:r>
            <w:r w:rsidR="006E747D" w:rsidRPr="00771C8C">
              <w:rPr>
                <w:rFonts w:ascii="Sylfaen" w:hAnsi="Sylfaen" w:cs="Arial"/>
                <w:sz w:val="20"/>
                <w:szCs w:val="20"/>
              </w:rPr>
              <w:t xml:space="preserve"> ՀՀ ՖՆ </w:t>
            </w:r>
            <w:proofErr w:type="spellStart"/>
            <w:r w:rsidR="006E747D" w:rsidRPr="00771C8C">
              <w:rPr>
                <w:rFonts w:ascii="Sylfaen" w:hAnsi="Sylfaen" w:cs="Arial"/>
                <w:sz w:val="20"/>
                <w:szCs w:val="20"/>
              </w:rPr>
              <w:t>գործառնական</w:t>
            </w:r>
            <w:proofErr w:type="spellEnd"/>
            <w:r w:rsidR="006E747D" w:rsidRPr="00771C8C">
              <w:rPr>
                <w:rFonts w:ascii="Sylfaen" w:hAnsi="Sylfaen" w:cs="Arial"/>
                <w:sz w:val="20"/>
                <w:szCs w:val="20"/>
              </w:rPr>
              <w:t xml:space="preserve"> </w:t>
            </w:r>
            <w:proofErr w:type="spellStart"/>
            <w:r w:rsidR="006E747D" w:rsidRPr="00771C8C">
              <w:rPr>
                <w:rFonts w:ascii="Sylfaen" w:hAnsi="Sylfaen" w:cs="Arial"/>
                <w:sz w:val="20"/>
                <w:szCs w:val="20"/>
              </w:rPr>
              <w:t>վարչություն</w:t>
            </w:r>
            <w:proofErr w:type="spellEnd"/>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2B499EF" w:rsidR="00334B2F" w:rsidRPr="006E747D"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sidR="006E747D" w:rsidRPr="006E747D">
              <w:rPr>
                <w:rFonts w:ascii="GHEA Grapalat" w:hAnsi="GHEA Grapalat" w:cs="Arial"/>
                <w:sz w:val="20"/>
                <w:szCs w:val="20"/>
              </w:rPr>
              <w:t xml:space="preserve"> </w:t>
            </w:r>
            <w:r w:rsidR="006E747D" w:rsidRPr="00771C8C">
              <w:rPr>
                <w:rFonts w:ascii="Sylfaen" w:hAnsi="Sylfaen" w:cs="Arial"/>
                <w:sz w:val="20"/>
                <w:szCs w:val="20"/>
              </w:rPr>
              <w:t>9004</w:t>
            </w:r>
            <w:r w:rsidR="006E747D" w:rsidRPr="00771C8C">
              <w:rPr>
                <w:rFonts w:ascii="Sylfaen" w:hAnsi="Sylfaen" w:cs="Arial"/>
                <w:sz w:val="20"/>
                <w:szCs w:val="20"/>
                <w:lang w:val="hy-AM"/>
              </w:rPr>
              <w:t>38000</w:t>
            </w:r>
            <w:r w:rsidR="006E747D" w:rsidRPr="00771C8C">
              <w:rPr>
                <w:rFonts w:ascii="Sylfaen" w:hAnsi="Sylfaen" w:cs="Arial"/>
                <w:sz w:val="20"/>
                <w:szCs w:val="20"/>
              </w:rPr>
              <w:t>201</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50E91F78" w:rsidR="00334B2F" w:rsidRPr="00D96B21" w:rsidRDefault="002601EC" w:rsidP="00CB0ADE">
            <w:pPr>
              <w:rPr>
                <w:rFonts w:ascii="GHEA Grapalat" w:hAnsi="GHEA Grapalat" w:cs="Arial"/>
                <w:sz w:val="20"/>
                <w:szCs w:val="20"/>
              </w:rPr>
            </w:pPr>
            <w:r w:rsidRPr="00771C8C">
              <w:rPr>
                <w:rFonts w:ascii="GHEA Grapalat" w:hAnsi="GHEA Grapalat"/>
                <w:lang w:val="hy-AM"/>
              </w:rPr>
              <w:t>ԱՄՀՀՄԴ-ԳՀ</w:t>
            </w:r>
            <w:r w:rsidRPr="00842751">
              <w:rPr>
                <w:rFonts w:ascii="GHEA Grapalat" w:hAnsi="GHEA Grapalat"/>
                <w:i/>
                <w:lang w:val="hy-AM"/>
              </w:rPr>
              <w:t>ԱՊ</w:t>
            </w:r>
            <w:r w:rsidRPr="00771C8C">
              <w:rPr>
                <w:rFonts w:ascii="GHEA Grapalat" w:hAnsi="GHEA Grapalat"/>
                <w:lang w:val="hy-AM"/>
              </w:rPr>
              <w:t>ՁԲ-22/</w:t>
            </w:r>
            <w:r w:rsidR="00D96B21">
              <w:rPr>
                <w:rFonts w:ascii="GHEA Grapalat" w:hAnsi="GHEA Grapalat"/>
              </w:rPr>
              <w:t>7</w:t>
            </w: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0058D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0058D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0058D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0058D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058D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0C8DE8A1" w:rsidR="00CB5EFD" w:rsidRPr="00A71D81" w:rsidRDefault="00334B2F" w:rsidP="002601EC">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18AF9312"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2601EC" w:rsidRPr="00771C8C">
        <w:rPr>
          <w:rFonts w:ascii="GHEA Grapalat" w:hAnsi="GHEA Grapalat"/>
          <w:lang w:val="hy-AM"/>
        </w:rPr>
        <w:t>ԱՄՀՀՄԴ-ԳՀ</w:t>
      </w:r>
      <w:r w:rsidR="002601EC" w:rsidRPr="00842751">
        <w:rPr>
          <w:rFonts w:ascii="GHEA Grapalat" w:hAnsi="GHEA Grapalat"/>
          <w:i/>
          <w:lang w:val="hy-AM"/>
        </w:rPr>
        <w:t>ԱՊ</w:t>
      </w:r>
      <w:r w:rsidR="002601EC" w:rsidRPr="00771C8C">
        <w:rPr>
          <w:rFonts w:ascii="GHEA Grapalat" w:hAnsi="GHEA Grapalat"/>
          <w:lang w:val="hy-AM"/>
        </w:rPr>
        <w:t>ՁԲ-22/</w:t>
      </w:r>
      <w:r w:rsidR="00F7682E">
        <w:rPr>
          <w:rFonts w:ascii="GHEA Grapalat" w:hAnsi="GHEA Grapalat"/>
          <w:i/>
        </w:rPr>
        <w:t>7</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B05B26B" w:rsidR="00071D1C" w:rsidRPr="00A71D81" w:rsidRDefault="002601EC" w:rsidP="00EF3662">
      <w:pPr>
        <w:pStyle w:val="31"/>
        <w:spacing w:line="240" w:lineRule="auto"/>
        <w:jc w:val="right"/>
        <w:rPr>
          <w:rFonts w:ascii="GHEA Grapalat" w:hAnsi="GHEA Grapalat" w:cs="Sylfaen"/>
          <w:b/>
          <w:lang w:val="hy-AM"/>
        </w:rPr>
      </w:pPr>
      <w:r w:rsidRPr="002601EC">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6997C830" w:rsidR="00071D1C" w:rsidRPr="00F7682E" w:rsidRDefault="00071D1C" w:rsidP="00EF3662">
      <w:pPr>
        <w:ind w:left="-142" w:firstLine="142"/>
        <w:jc w:val="center"/>
        <w:rPr>
          <w:rFonts w:ascii="GHEA Grapalat" w:hAnsi="GHEA Grapalat"/>
          <w:b/>
          <w:u w:val="single"/>
        </w:rPr>
      </w:pPr>
      <w:r w:rsidRPr="00A71D81">
        <w:rPr>
          <w:rFonts w:ascii="GHEA Grapalat" w:hAnsi="GHEA Grapalat"/>
          <w:b/>
          <w:lang w:val="hy-AM"/>
        </w:rPr>
        <w:t xml:space="preserve">N </w:t>
      </w:r>
      <w:r w:rsidR="002601EC" w:rsidRPr="00771C8C">
        <w:rPr>
          <w:rFonts w:ascii="GHEA Grapalat" w:hAnsi="GHEA Grapalat"/>
          <w:lang w:val="hy-AM"/>
        </w:rPr>
        <w:t>ԱՄՀՀՄԴ-ԳՀ</w:t>
      </w:r>
      <w:r w:rsidR="002601EC" w:rsidRPr="00842751">
        <w:rPr>
          <w:rFonts w:ascii="GHEA Grapalat" w:hAnsi="GHEA Grapalat"/>
          <w:i/>
          <w:lang w:val="hy-AM"/>
        </w:rPr>
        <w:t>ԱՊ</w:t>
      </w:r>
      <w:r w:rsidR="002601EC" w:rsidRPr="00771C8C">
        <w:rPr>
          <w:rFonts w:ascii="GHEA Grapalat" w:hAnsi="GHEA Grapalat"/>
          <w:lang w:val="hy-AM"/>
        </w:rPr>
        <w:t>ՁԲ-22/</w:t>
      </w:r>
      <w:r w:rsidR="00F7682E">
        <w:rPr>
          <w:rFonts w:ascii="GHEA Grapalat" w:hAnsi="GHEA Grapalat"/>
          <w:i/>
        </w:rPr>
        <w:t>7</w:t>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5852A428" w:rsidR="00071D1C" w:rsidRPr="00A71D81" w:rsidRDefault="002601EC" w:rsidP="00EF3662">
      <w:pPr>
        <w:ind w:firstLine="720"/>
        <w:jc w:val="both"/>
        <w:rPr>
          <w:rFonts w:ascii="GHEA Grapalat" w:hAnsi="GHEA Grapalat"/>
          <w:sz w:val="20"/>
          <w:lang w:val="hy-AM"/>
        </w:rPr>
      </w:pPr>
      <w:r w:rsidRPr="002601EC">
        <w:rPr>
          <w:rFonts w:ascii="GHEA Grapalat" w:hAnsi="GHEA Grapalat"/>
          <w:u w:val="single"/>
          <w:lang w:val="hy-AM"/>
        </w:rPr>
        <w:t>&lt;&lt;</w:t>
      </w:r>
      <w:r w:rsidR="00122583" w:rsidRPr="00122583">
        <w:rPr>
          <w:rFonts w:ascii="GHEA Grapalat" w:hAnsi="GHEA Grapalat"/>
          <w:u w:val="single"/>
          <w:lang w:val="hy-AM"/>
        </w:rPr>
        <w:t>ՀՀ Արարատի մարզի Հովտաշատի միջնակարգ դպրոց</w:t>
      </w:r>
      <w:r w:rsidRPr="002601EC">
        <w:rPr>
          <w:rFonts w:ascii="GHEA Grapalat" w:hAnsi="GHEA Grapalat"/>
          <w:u w:val="single"/>
          <w:lang w:val="hy-AM"/>
        </w:rPr>
        <w:t>&gt;&gt;</w:t>
      </w:r>
      <w:r w:rsidR="00122583" w:rsidRPr="00122583">
        <w:rPr>
          <w:rFonts w:ascii="GHEA Grapalat" w:hAnsi="GHEA Grapalat"/>
          <w:u w:val="single"/>
          <w:lang w:val="hy-AM"/>
        </w:rPr>
        <w:t xml:space="preserve"> ՊՈԱԿ-</w:t>
      </w:r>
      <w:r w:rsidR="00071D1C" w:rsidRPr="00A71D81">
        <w:rPr>
          <w:rFonts w:ascii="GHEA Grapalat" w:hAnsi="GHEA Grapalat"/>
          <w:sz w:val="20"/>
          <w:lang w:val="hy-AM"/>
        </w:rPr>
        <w:t xml:space="preserve">ը ի դեմս </w:t>
      </w:r>
      <w:r w:rsidR="00122583" w:rsidRPr="00122583">
        <w:rPr>
          <w:rFonts w:ascii="GHEA Grapalat" w:hAnsi="GHEA Grapalat"/>
          <w:sz w:val="20"/>
          <w:lang w:val="hy-AM"/>
        </w:rPr>
        <w:t>տնօրեն Հասմիկ Եգորյանի</w:t>
      </w:r>
      <w:r w:rsidR="00071D1C" w:rsidRPr="00A71D81">
        <w:rPr>
          <w:rFonts w:ascii="GHEA Grapalat" w:hAnsi="GHEA Grapalat"/>
          <w:sz w:val="20"/>
          <w:lang w:val="hy-AM"/>
        </w:rPr>
        <w:t>, որը գործում է</w:t>
      </w:r>
      <w:r w:rsidR="00122583" w:rsidRPr="00122583">
        <w:rPr>
          <w:rFonts w:ascii="GHEA Grapalat" w:hAnsi="GHEA Grapalat"/>
          <w:sz w:val="20"/>
          <w:lang w:val="hy-AM"/>
        </w:rPr>
        <w:t xml:space="preserve"> ՊՈԱԿ-</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3E996E1F"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122583" w:rsidRPr="00122583">
        <w:rPr>
          <w:rFonts w:ascii="GHEA Grapalat" w:hAnsi="GHEA Grapalat"/>
          <w:sz w:val="20"/>
          <w:u w:val="single"/>
          <w:lang w:val="hy-AM"/>
        </w:rPr>
        <w:t>10</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3BF1A24B"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22583" w:rsidRPr="00122583">
        <w:rPr>
          <w:rFonts w:ascii="GHEA Grapalat" w:hAnsi="GHEA Grapalat"/>
          <w:sz w:val="20"/>
          <w:u w:val="single"/>
          <w:lang w:val="hy-AM"/>
        </w:rPr>
        <w:t>10</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13"/>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3FEBEF10" w:rsidR="00071D1C" w:rsidRPr="00A71D81" w:rsidRDefault="00071D1C" w:rsidP="00EF3662">
      <w:pPr>
        <w:ind w:firstLine="709"/>
        <w:jc w:val="both"/>
        <w:rPr>
          <w:rFonts w:ascii="GHEA Grapalat" w:hAnsi="GHEA Grapalat"/>
          <w:sz w:val="20"/>
          <w:lang w:val="hy-AM"/>
        </w:rPr>
      </w:pPr>
      <w:r w:rsidRPr="00A71D81">
        <w:rPr>
          <w:rStyle w:val="af6"/>
          <w:rFonts w:ascii="GHEA Grapalat" w:hAnsi="GHEA Grapalat" w:cs="Sylfaen"/>
          <w:color w:val="FFFFFF"/>
          <w:sz w:val="20"/>
          <w:lang w:val="hy-AM"/>
        </w:rPr>
        <w:footnoteReference w:id="14"/>
      </w:r>
      <w:r w:rsidRPr="00A71D81">
        <w:rPr>
          <w:rFonts w:ascii="GHEA Grapalat" w:hAnsi="GHEA Grapalat"/>
          <w:sz w:val="20"/>
          <w:lang w:val="hy-AM"/>
        </w:rPr>
        <w:t xml:space="preserve"> </w:t>
      </w:r>
    </w:p>
    <w:p w14:paraId="4F905A1B"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77777777"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6AFD2F39" w:rsidR="009E45F3" w:rsidRPr="00A71D81"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122583" w:rsidRPr="00122583">
        <w:rPr>
          <w:rFonts w:ascii="GHEA Grapalat" w:hAnsi="GHEA Grapalat" w:cs="Sylfaen"/>
          <w:sz w:val="20"/>
          <w:u w:val="single"/>
          <w:lang w:val="hy-AM"/>
        </w:rPr>
        <w:t>365</w:t>
      </w:r>
      <w:r w:rsidRPr="00A71D81">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71D81">
        <w:rPr>
          <w:rFonts w:ascii="GHEA Grapalat" w:hAnsi="GHEA Grapalat" w:cs="Sylfaen"/>
          <w:sz w:val="20"/>
          <w:lang w:val="pt-BR"/>
        </w:rPr>
        <w:t>:</w:t>
      </w:r>
      <w:r w:rsidR="00383BC3" w:rsidRPr="00A71D81">
        <w:rPr>
          <w:rFonts w:ascii="GHEA Grapalat" w:hAnsi="GHEA Grapalat" w:cs="Sylfaen"/>
          <w:sz w:val="20"/>
          <w:vertAlign w:val="superscript"/>
          <w:lang w:val="pt-BR"/>
        </w:rPr>
        <w:t>19</w:t>
      </w:r>
      <w:r w:rsidR="007942E8" w:rsidRPr="00A71D81">
        <w:rPr>
          <w:rFonts w:ascii="GHEA Grapalat" w:hAnsi="GHEA Grapalat" w:cs="Sylfaen"/>
          <w:color w:val="FFFFFF"/>
          <w:sz w:val="20"/>
          <w:vertAlign w:val="superscript"/>
          <w:lang w:val="pt-BR"/>
        </w:rPr>
        <w:t>31</w:t>
      </w:r>
      <w:r w:rsidRPr="00A71D81">
        <w:rPr>
          <w:rStyle w:val="af6"/>
          <w:rFonts w:ascii="GHEA Grapalat" w:hAnsi="GHEA Grapalat" w:cs="Sylfaen"/>
          <w:color w:val="FFFFFF"/>
          <w:sz w:val="20"/>
          <w:lang w:val="pt-BR"/>
        </w:rPr>
        <w:footnoteReference w:id="15"/>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DB1B6CC"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122583" w:rsidRPr="00122583">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352D1596"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122583" w:rsidRPr="00122583">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16"/>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af6"/>
          <w:rFonts w:ascii="GHEA Grapalat" w:hAnsi="GHEA Grapalat" w:cs="Sylfaen"/>
          <w:color w:val="FFFFFF"/>
          <w:sz w:val="20"/>
          <w:lang w:val="hy-AM"/>
        </w:rPr>
        <w:footnoteReference w:id="17"/>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18"/>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9"/>
      </w:r>
    </w:p>
    <w:p w14:paraId="79755B2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5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5"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5"/>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297376B5"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4D9DD558" w14:textId="3B0E77C5" w:rsidR="00122583" w:rsidRDefault="00122583" w:rsidP="00EF3662">
      <w:pPr>
        <w:ind w:firstLine="709"/>
        <w:jc w:val="both"/>
        <w:rPr>
          <w:rFonts w:ascii="GHEA Grapalat" w:hAnsi="GHEA Grapalat"/>
          <w:sz w:val="20"/>
          <w:lang w:val="hy-AM"/>
        </w:rPr>
      </w:pPr>
    </w:p>
    <w:p w14:paraId="3515A280" w14:textId="77777777" w:rsidR="00122583" w:rsidRPr="00A71D81" w:rsidRDefault="00122583" w:rsidP="00EF3662">
      <w:pPr>
        <w:ind w:firstLine="709"/>
        <w:jc w:val="both"/>
        <w:rPr>
          <w:rFonts w:ascii="GHEA Grapalat" w:hAnsi="GHEA Grapalat"/>
          <w:sz w:val="20"/>
          <w:lang w:val="hy-AM"/>
        </w:rPr>
      </w:pP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C61C11C" w14:textId="77777777" w:rsidR="006C6579" w:rsidRPr="006C6579" w:rsidRDefault="00071D1C" w:rsidP="006C6579">
            <w:pPr>
              <w:rPr>
                <w:rFonts w:ascii="Sylfaen" w:hAnsi="Sylfaen"/>
                <w:sz w:val="22"/>
                <w:szCs w:val="22"/>
                <w:u w:val="single"/>
                <w:lang w:val="hy-AM"/>
              </w:rPr>
            </w:pPr>
            <w:r w:rsidRPr="006C6579">
              <w:rPr>
                <w:rFonts w:ascii="Sylfaen" w:hAnsi="Sylfaen"/>
                <w:sz w:val="22"/>
                <w:szCs w:val="22"/>
                <w:u w:val="single"/>
                <w:lang w:val="hy-AM"/>
              </w:rPr>
              <w:t xml:space="preserve"> </w:t>
            </w:r>
            <w:r w:rsidR="00122583" w:rsidRPr="006C6579">
              <w:rPr>
                <w:rFonts w:ascii="Sylfaen" w:hAnsi="Sylfaen"/>
                <w:sz w:val="22"/>
                <w:szCs w:val="22"/>
                <w:u w:val="single"/>
                <w:lang w:val="hy-AM"/>
              </w:rPr>
              <w:t xml:space="preserve">&lt;&lt;ՀՀ Արարատի </w:t>
            </w:r>
            <w:r w:rsidR="006C6579" w:rsidRPr="006C6579">
              <w:rPr>
                <w:rFonts w:ascii="Sylfaen" w:hAnsi="Sylfaen"/>
                <w:sz w:val="22"/>
                <w:szCs w:val="22"/>
                <w:u w:val="single"/>
                <w:lang w:val="hy-AM"/>
              </w:rPr>
              <w:t>մարզի Հովտաշատի միջնակարգ դպրոց</w:t>
            </w:r>
            <w:r w:rsidR="00122583" w:rsidRPr="006C6579">
              <w:rPr>
                <w:rFonts w:ascii="Sylfaen" w:hAnsi="Sylfaen"/>
                <w:sz w:val="22"/>
                <w:szCs w:val="22"/>
                <w:u w:val="single"/>
                <w:lang w:val="hy-AM"/>
              </w:rPr>
              <w:t>&gt;&gt;</w:t>
            </w:r>
            <w:r w:rsidR="006C6579" w:rsidRPr="006C6579">
              <w:rPr>
                <w:rFonts w:ascii="Sylfaen" w:hAnsi="Sylfaen"/>
                <w:sz w:val="22"/>
                <w:szCs w:val="22"/>
                <w:u w:val="single"/>
                <w:lang w:val="hy-AM"/>
              </w:rPr>
              <w:t xml:space="preserve"> ՊՈԱԿ</w:t>
            </w:r>
          </w:p>
          <w:p w14:paraId="1A49948A" w14:textId="768721D1" w:rsidR="006C6579" w:rsidRDefault="006C6579" w:rsidP="006C6579">
            <w:pPr>
              <w:rPr>
                <w:rFonts w:ascii="Sylfaen" w:hAnsi="Sylfaen"/>
                <w:sz w:val="22"/>
                <w:szCs w:val="22"/>
                <w:u w:val="single"/>
                <w:lang w:val="hy-AM"/>
              </w:rPr>
            </w:pPr>
            <w:r w:rsidRPr="006C6579">
              <w:rPr>
                <w:rFonts w:ascii="Sylfaen" w:hAnsi="Sylfaen"/>
                <w:sz w:val="22"/>
                <w:szCs w:val="22"/>
                <w:u w:val="single"/>
                <w:lang w:val="hy-AM"/>
              </w:rPr>
              <w:t>Գ. Հովտաշատ, Բաղրամյան 110</w:t>
            </w:r>
          </w:p>
          <w:p w14:paraId="392954D3" w14:textId="4755A901" w:rsidR="00F7682E" w:rsidRPr="00F7682E" w:rsidRDefault="00F7682E" w:rsidP="006C6579">
            <w:pPr>
              <w:rPr>
                <w:rFonts w:ascii="Sylfaen" w:hAnsi="Sylfaen"/>
                <w:sz w:val="22"/>
                <w:szCs w:val="22"/>
                <w:u w:val="single"/>
              </w:rPr>
            </w:pPr>
            <w:proofErr w:type="gramStart"/>
            <w:r>
              <w:rPr>
                <w:rFonts w:ascii="Sylfaen" w:hAnsi="Sylfaen"/>
                <w:sz w:val="22"/>
                <w:szCs w:val="22"/>
                <w:u w:val="single"/>
              </w:rPr>
              <w:t>ՀՎՀՀ  03804168</w:t>
            </w:r>
            <w:proofErr w:type="gramEnd"/>
          </w:p>
          <w:p w14:paraId="3B32496A" w14:textId="77777777" w:rsidR="006C6579" w:rsidRPr="006C6579" w:rsidRDefault="006C6579" w:rsidP="006C6579">
            <w:pPr>
              <w:rPr>
                <w:rFonts w:ascii="Sylfaen" w:hAnsi="Sylfaen"/>
                <w:sz w:val="22"/>
                <w:szCs w:val="22"/>
                <w:u w:val="single"/>
                <w:lang w:val="hy-AM"/>
              </w:rPr>
            </w:pPr>
            <w:r w:rsidRPr="006C6579">
              <w:rPr>
                <w:rFonts w:ascii="Sylfaen" w:hAnsi="Sylfaen"/>
                <w:sz w:val="22"/>
                <w:szCs w:val="22"/>
                <w:u w:val="single"/>
                <w:lang w:val="hy-AM"/>
              </w:rPr>
              <w:t>ՀՀ ՖՆ Գործառնական վարչություն</w:t>
            </w:r>
          </w:p>
          <w:p w14:paraId="466DB897" w14:textId="77777777" w:rsidR="006C6579" w:rsidRPr="006C6579" w:rsidRDefault="006C6579" w:rsidP="006C6579">
            <w:pPr>
              <w:rPr>
                <w:rFonts w:ascii="Sylfaen" w:hAnsi="Sylfaen"/>
                <w:sz w:val="22"/>
                <w:szCs w:val="22"/>
                <w:u w:val="single"/>
                <w:lang w:val="hy-AM"/>
              </w:rPr>
            </w:pPr>
            <w:r w:rsidRPr="006C6579">
              <w:rPr>
                <w:rFonts w:ascii="Sylfaen" w:hAnsi="Sylfaen"/>
                <w:sz w:val="22"/>
                <w:szCs w:val="22"/>
                <w:u w:val="single"/>
                <w:lang w:val="hy-AM"/>
              </w:rPr>
              <w:t>հ/հ 900438000201</w:t>
            </w:r>
          </w:p>
          <w:p w14:paraId="7FEDF884" w14:textId="645A6E4C" w:rsidR="00071D1C" w:rsidRPr="006C6579" w:rsidRDefault="006C6579" w:rsidP="006C6579">
            <w:pPr>
              <w:rPr>
                <w:rFonts w:ascii="Sylfaen" w:hAnsi="Sylfaen"/>
                <w:sz w:val="22"/>
                <w:szCs w:val="22"/>
                <w:u w:val="single"/>
                <w:lang w:val="hy-AM"/>
              </w:rPr>
            </w:pPr>
            <w:r w:rsidRPr="006C6579">
              <w:rPr>
                <w:rFonts w:ascii="Sylfaen" w:hAnsi="Sylfaen"/>
                <w:sz w:val="22"/>
                <w:szCs w:val="22"/>
                <w:u w:val="single"/>
                <w:lang w:val="hy-AM"/>
              </w:rPr>
              <w:t>տնօրեն՝      Հասմիկ Եգորյան</w:t>
            </w:r>
            <w:r w:rsidR="00122583" w:rsidRPr="006C6579">
              <w:rPr>
                <w:rFonts w:ascii="Sylfaen" w:hAnsi="Sylfaen"/>
                <w:sz w:val="22"/>
                <w:szCs w:val="22"/>
                <w:u w:val="single"/>
                <w:lang w:val="hy-AM"/>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6C6579" w:rsidRDefault="00071D1C" w:rsidP="00EF3662">
            <w:pPr>
              <w:jc w:val="center"/>
              <w:rPr>
                <w:rFonts w:ascii="GHEA Grapalat" w:hAnsi="GHEA Grapalat"/>
                <w:sz w:val="18"/>
                <w:szCs w:val="18"/>
                <w:lang w:val="hy-AM"/>
              </w:rPr>
            </w:pPr>
            <w:r w:rsidRPr="006C6579">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6C6579">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1ACDE653"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CB2626" w:rsidRPr="00CB2626">
        <w:rPr>
          <w:rFonts w:ascii="GHEA Grapalat" w:hAnsi="GHEA Grapalat"/>
          <w:i/>
          <w:sz w:val="18"/>
          <w:lang w:val="hy-AM"/>
        </w:rPr>
        <w:t>ԱՄՀՀՄԴ-ԳՀԱՊՁԲ-22/</w:t>
      </w:r>
      <w:r w:rsidR="003A58C6">
        <w:rPr>
          <w:rFonts w:ascii="GHEA Grapalat" w:hAnsi="GHEA Grapalat"/>
          <w:i/>
          <w:sz w:val="18"/>
        </w:rPr>
        <w:t>7</w:t>
      </w: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1529"/>
        <w:gridCol w:w="1826"/>
        <w:gridCol w:w="3105"/>
        <w:gridCol w:w="966"/>
        <w:gridCol w:w="924"/>
        <w:gridCol w:w="1127"/>
        <w:gridCol w:w="1153"/>
        <w:gridCol w:w="1028"/>
        <w:gridCol w:w="1411"/>
        <w:gridCol w:w="1334"/>
      </w:tblGrid>
      <w:tr w:rsidR="00071D1C" w:rsidRPr="00A71D81" w14:paraId="3342AEC9" w14:textId="77777777" w:rsidTr="003E5F5B">
        <w:tc>
          <w:tcPr>
            <w:tcW w:w="15580" w:type="dxa"/>
            <w:gridSpan w:val="11"/>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9B3118" w:rsidRPr="00A71D81" w14:paraId="767E5C25" w14:textId="77777777" w:rsidTr="003A58C6">
        <w:trPr>
          <w:trHeight w:val="219"/>
        </w:trPr>
        <w:tc>
          <w:tcPr>
            <w:tcW w:w="1177" w:type="dxa"/>
            <w:vMerge w:val="restart"/>
            <w:vAlign w:val="center"/>
          </w:tcPr>
          <w:p w14:paraId="203827D1" w14:textId="77777777" w:rsidR="009B3118" w:rsidRPr="00A71D81" w:rsidRDefault="009B3118" w:rsidP="006C6579">
            <w:pPr>
              <w:rPr>
                <w:rFonts w:ascii="GHEA Grapalat" w:hAnsi="GHEA Grapalat"/>
                <w:sz w:val="18"/>
              </w:rPr>
            </w:pPr>
            <w:proofErr w:type="spellStart"/>
            <w:r w:rsidRPr="006C6579">
              <w:rPr>
                <w:rFonts w:ascii="GHEA Grapalat" w:hAnsi="GHEA Grapalat"/>
                <w:sz w:val="14"/>
                <w:szCs w:val="20"/>
              </w:rPr>
              <w:t>հրավերով</w:t>
            </w:r>
            <w:proofErr w:type="spellEnd"/>
            <w:r w:rsidRPr="006C6579">
              <w:rPr>
                <w:rFonts w:ascii="GHEA Grapalat" w:hAnsi="GHEA Grapalat"/>
                <w:sz w:val="14"/>
                <w:szCs w:val="20"/>
              </w:rPr>
              <w:t xml:space="preserve"> </w:t>
            </w:r>
            <w:proofErr w:type="spellStart"/>
            <w:r w:rsidRPr="006C6579">
              <w:rPr>
                <w:rFonts w:ascii="GHEA Grapalat" w:hAnsi="GHEA Grapalat"/>
                <w:sz w:val="14"/>
                <w:szCs w:val="20"/>
              </w:rPr>
              <w:t>նախատեսված</w:t>
            </w:r>
            <w:proofErr w:type="spellEnd"/>
            <w:r w:rsidRPr="006C6579">
              <w:rPr>
                <w:rFonts w:ascii="GHEA Grapalat" w:hAnsi="GHEA Grapalat"/>
                <w:sz w:val="14"/>
                <w:szCs w:val="20"/>
              </w:rPr>
              <w:t xml:space="preserve"> </w:t>
            </w:r>
            <w:proofErr w:type="spellStart"/>
            <w:r w:rsidRPr="006C6579">
              <w:rPr>
                <w:rFonts w:ascii="GHEA Grapalat" w:hAnsi="GHEA Grapalat"/>
                <w:sz w:val="14"/>
                <w:szCs w:val="20"/>
              </w:rPr>
              <w:t>չափաբաժնի</w:t>
            </w:r>
            <w:proofErr w:type="spellEnd"/>
            <w:r w:rsidRPr="006C6579">
              <w:rPr>
                <w:rFonts w:ascii="GHEA Grapalat" w:hAnsi="GHEA Grapalat"/>
                <w:sz w:val="14"/>
                <w:szCs w:val="20"/>
              </w:rPr>
              <w:t xml:space="preserve"> </w:t>
            </w:r>
            <w:proofErr w:type="spellStart"/>
            <w:r w:rsidRPr="006C6579">
              <w:rPr>
                <w:rFonts w:ascii="GHEA Grapalat" w:hAnsi="GHEA Grapalat"/>
                <w:sz w:val="14"/>
                <w:szCs w:val="20"/>
              </w:rPr>
              <w:t>համարը</w:t>
            </w:r>
            <w:proofErr w:type="spellEnd"/>
          </w:p>
        </w:tc>
        <w:tc>
          <w:tcPr>
            <w:tcW w:w="1529" w:type="dxa"/>
            <w:vMerge w:val="restart"/>
            <w:vAlign w:val="center"/>
          </w:tcPr>
          <w:p w14:paraId="255C4BC1" w14:textId="77777777" w:rsidR="009B3118" w:rsidRPr="00A71D81" w:rsidRDefault="009B3118" w:rsidP="00EF3662">
            <w:pPr>
              <w:jc w:val="center"/>
              <w:rPr>
                <w:rFonts w:ascii="GHEA Grapalat" w:hAnsi="GHEA Grapalat"/>
                <w:sz w:val="18"/>
              </w:rPr>
            </w:pPr>
            <w:proofErr w:type="spellStart"/>
            <w:r w:rsidRPr="006C6579">
              <w:rPr>
                <w:rFonts w:ascii="GHEA Grapalat" w:hAnsi="GHEA Grapalat"/>
                <w:sz w:val="14"/>
                <w:szCs w:val="20"/>
              </w:rPr>
              <w:t>գնումների</w:t>
            </w:r>
            <w:proofErr w:type="spellEnd"/>
            <w:r w:rsidRPr="006C6579">
              <w:rPr>
                <w:rFonts w:ascii="GHEA Grapalat" w:hAnsi="GHEA Grapalat"/>
                <w:sz w:val="14"/>
                <w:szCs w:val="20"/>
              </w:rPr>
              <w:t xml:space="preserve"> </w:t>
            </w:r>
            <w:proofErr w:type="spellStart"/>
            <w:r w:rsidRPr="006C6579">
              <w:rPr>
                <w:rFonts w:ascii="GHEA Grapalat" w:hAnsi="GHEA Grapalat"/>
                <w:sz w:val="14"/>
                <w:szCs w:val="20"/>
              </w:rPr>
              <w:t>պլանով</w:t>
            </w:r>
            <w:proofErr w:type="spellEnd"/>
            <w:r w:rsidRPr="006C6579">
              <w:rPr>
                <w:rFonts w:ascii="GHEA Grapalat" w:hAnsi="GHEA Grapalat"/>
                <w:sz w:val="14"/>
                <w:szCs w:val="20"/>
              </w:rPr>
              <w:t xml:space="preserve"> </w:t>
            </w:r>
            <w:proofErr w:type="spellStart"/>
            <w:r w:rsidRPr="006C6579">
              <w:rPr>
                <w:rFonts w:ascii="GHEA Grapalat" w:hAnsi="GHEA Grapalat"/>
                <w:sz w:val="14"/>
                <w:szCs w:val="20"/>
              </w:rPr>
              <w:t>նախատեսված</w:t>
            </w:r>
            <w:proofErr w:type="spellEnd"/>
            <w:r w:rsidRPr="006C6579">
              <w:rPr>
                <w:rFonts w:ascii="GHEA Grapalat" w:hAnsi="GHEA Grapalat"/>
                <w:sz w:val="14"/>
                <w:szCs w:val="20"/>
              </w:rPr>
              <w:t xml:space="preserve"> </w:t>
            </w:r>
            <w:proofErr w:type="spellStart"/>
            <w:r w:rsidRPr="006C6579">
              <w:rPr>
                <w:rFonts w:ascii="GHEA Grapalat" w:hAnsi="GHEA Grapalat"/>
                <w:sz w:val="14"/>
                <w:szCs w:val="20"/>
              </w:rPr>
              <w:t>միջանցիկ</w:t>
            </w:r>
            <w:proofErr w:type="spellEnd"/>
            <w:r w:rsidRPr="006C6579">
              <w:rPr>
                <w:rFonts w:ascii="GHEA Grapalat" w:hAnsi="GHEA Grapalat"/>
                <w:sz w:val="14"/>
                <w:szCs w:val="20"/>
              </w:rPr>
              <w:t xml:space="preserve"> </w:t>
            </w:r>
            <w:proofErr w:type="spellStart"/>
            <w:r w:rsidRPr="006C6579">
              <w:rPr>
                <w:rFonts w:ascii="GHEA Grapalat" w:hAnsi="GHEA Grapalat"/>
                <w:sz w:val="14"/>
                <w:szCs w:val="20"/>
              </w:rPr>
              <w:t>ծածկագիրը</w:t>
            </w:r>
            <w:proofErr w:type="spellEnd"/>
            <w:r w:rsidRPr="006C6579">
              <w:rPr>
                <w:rFonts w:ascii="GHEA Grapalat" w:hAnsi="GHEA Grapalat"/>
                <w:sz w:val="14"/>
                <w:szCs w:val="20"/>
              </w:rPr>
              <w:t xml:space="preserve">` </w:t>
            </w:r>
            <w:proofErr w:type="spellStart"/>
            <w:r w:rsidRPr="006C6579">
              <w:rPr>
                <w:rFonts w:ascii="GHEA Grapalat" w:hAnsi="GHEA Grapalat"/>
                <w:sz w:val="14"/>
                <w:szCs w:val="20"/>
              </w:rPr>
              <w:t>ըստ</w:t>
            </w:r>
            <w:proofErr w:type="spellEnd"/>
            <w:r w:rsidRPr="006C6579">
              <w:rPr>
                <w:rFonts w:ascii="GHEA Grapalat" w:hAnsi="GHEA Grapalat"/>
                <w:sz w:val="14"/>
                <w:szCs w:val="20"/>
              </w:rPr>
              <w:t xml:space="preserve"> ԳՄԱ </w:t>
            </w:r>
            <w:proofErr w:type="spellStart"/>
            <w:r w:rsidRPr="006C6579">
              <w:rPr>
                <w:rFonts w:ascii="GHEA Grapalat" w:hAnsi="GHEA Grapalat"/>
                <w:sz w:val="14"/>
                <w:szCs w:val="20"/>
              </w:rPr>
              <w:t>դասակարգման</w:t>
            </w:r>
            <w:proofErr w:type="spellEnd"/>
            <w:r w:rsidRPr="006C6579">
              <w:rPr>
                <w:rFonts w:ascii="GHEA Grapalat" w:hAnsi="GHEA Grapalat"/>
                <w:sz w:val="14"/>
                <w:szCs w:val="20"/>
              </w:rPr>
              <w:t xml:space="preserve"> (CPV)</w:t>
            </w:r>
          </w:p>
        </w:tc>
        <w:tc>
          <w:tcPr>
            <w:tcW w:w="1826" w:type="dxa"/>
            <w:vMerge w:val="restart"/>
            <w:vAlign w:val="center"/>
          </w:tcPr>
          <w:p w14:paraId="60D2E1E2" w14:textId="77777777" w:rsidR="009B3118" w:rsidRPr="00A71D81" w:rsidRDefault="009B3118"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3105" w:type="dxa"/>
            <w:vMerge w:val="restart"/>
            <w:vAlign w:val="center"/>
          </w:tcPr>
          <w:p w14:paraId="037DFFA0" w14:textId="77777777" w:rsidR="009B3118" w:rsidRPr="00A71D81" w:rsidRDefault="009B3118"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66" w:type="dxa"/>
            <w:vMerge w:val="restart"/>
            <w:vAlign w:val="center"/>
          </w:tcPr>
          <w:p w14:paraId="13C45579" w14:textId="77777777" w:rsidR="009B3118" w:rsidRPr="00A71D81" w:rsidRDefault="009B3118"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924" w:type="dxa"/>
            <w:vMerge w:val="restart"/>
            <w:vAlign w:val="center"/>
          </w:tcPr>
          <w:p w14:paraId="6E0FCD35" w14:textId="77777777" w:rsidR="009B3118" w:rsidRPr="00A71D81" w:rsidRDefault="009B3118"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6F406AAE" w14:textId="77777777" w:rsidR="009B3118" w:rsidRPr="00A71D81" w:rsidRDefault="009B3118"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53" w:type="dxa"/>
            <w:vMerge w:val="restart"/>
            <w:vAlign w:val="center"/>
          </w:tcPr>
          <w:p w14:paraId="15497BF1" w14:textId="77777777" w:rsidR="009B3118" w:rsidRPr="00A71D81" w:rsidRDefault="009B3118"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773" w:type="dxa"/>
            <w:gridSpan w:val="3"/>
            <w:vAlign w:val="center"/>
          </w:tcPr>
          <w:p w14:paraId="3F24813A" w14:textId="77777777" w:rsidR="009B3118" w:rsidRPr="00A71D81" w:rsidRDefault="009B3118"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9B3118" w:rsidRPr="00A71D81" w14:paraId="199E1A9C" w14:textId="77777777" w:rsidTr="003A58C6">
        <w:trPr>
          <w:trHeight w:val="445"/>
        </w:trPr>
        <w:tc>
          <w:tcPr>
            <w:tcW w:w="1177" w:type="dxa"/>
            <w:vMerge/>
            <w:vAlign w:val="center"/>
          </w:tcPr>
          <w:p w14:paraId="68A1DB9E" w14:textId="77777777" w:rsidR="009B3118" w:rsidRPr="00A71D81" w:rsidRDefault="009B3118" w:rsidP="00EF3662">
            <w:pPr>
              <w:jc w:val="center"/>
              <w:rPr>
                <w:rFonts w:ascii="GHEA Grapalat" w:hAnsi="GHEA Grapalat"/>
                <w:sz w:val="18"/>
              </w:rPr>
            </w:pPr>
          </w:p>
        </w:tc>
        <w:tc>
          <w:tcPr>
            <w:tcW w:w="1529" w:type="dxa"/>
            <w:vMerge/>
            <w:vAlign w:val="center"/>
          </w:tcPr>
          <w:p w14:paraId="2473370F" w14:textId="77777777" w:rsidR="009B3118" w:rsidRPr="00A71D81" w:rsidRDefault="009B3118" w:rsidP="00EF3662">
            <w:pPr>
              <w:jc w:val="center"/>
              <w:rPr>
                <w:rFonts w:ascii="GHEA Grapalat" w:hAnsi="GHEA Grapalat"/>
                <w:sz w:val="18"/>
              </w:rPr>
            </w:pPr>
          </w:p>
        </w:tc>
        <w:tc>
          <w:tcPr>
            <w:tcW w:w="1826" w:type="dxa"/>
            <w:vMerge/>
            <w:vAlign w:val="center"/>
          </w:tcPr>
          <w:p w14:paraId="7313FB2F" w14:textId="77777777" w:rsidR="009B3118" w:rsidRPr="00A71D81" w:rsidRDefault="009B3118" w:rsidP="00EF3662">
            <w:pPr>
              <w:jc w:val="center"/>
              <w:rPr>
                <w:rFonts w:ascii="GHEA Grapalat" w:hAnsi="GHEA Grapalat"/>
                <w:sz w:val="18"/>
              </w:rPr>
            </w:pPr>
          </w:p>
        </w:tc>
        <w:tc>
          <w:tcPr>
            <w:tcW w:w="3105" w:type="dxa"/>
            <w:vMerge/>
            <w:vAlign w:val="center"/>
          </w:tcPr>
          <w:p w14:paraId="4AA48BAE" w14:textId="77777777" w:rsidR="009B3118" w:rsidRPr="00A71D81" w:rsidRDefault="009B3118" w:rsidP="00EF3662">
            <w:pPr>
              <w:jc w:val="center"/>
              <w:rPr>
                <w:rFonts w:ascii="GHEA Grapalat" w:hAnsi="GHEA Grapalat"/>
                <w:sz w:val="18"/>
              </w:rPr>
            </w:pPr>
          </w:p>
        </w:tc>
        <w:tc>
          <w:tcPr>
            <w:tcW w:w="966" w:type="dxa"/>
            <w:vMerge/>
            <w:vAlign w:val="center"/>
          </w:tcPr>
          <w:p w14:paraId="258F5CFE" w14:textId="77777777" w:rsidR="009B3118" w:rsidRPr="00A71D81" w:rsidRDefault="009B3118" w:rsidP="00EF3662">
            <w:pPr>
              <w:jc w:val="center"/>
              <w:rPr>
                <w:rFonts w:ascii="GHEA Grapalat" w:hAnsi="GHEA Grapalat"/>
                <w:sz w:val="18"/>
              </w:rPr>
            </w:pPr>
          </w:p>
        </w:tc>
        <w:tc>
          <w:tcPr>
            <w:tcW w:w="924" w:type="dxa"/>
            <w:vMerge/>
            <w:vAlign w:val="center"/>
          </w:tcPr>
          <w:p w14:paraId="07EF3A65" w14:textId="77777777" w:rsidR="009B3118" w:rsidRPr="00A71D81" w:rsidRDefault="009B3118" w:rsidP="00EF3662">
            <w:pPr>
              <w:jc w:val="center"/>
              <w:rPr>
                <w:rFonts w:ascii="GHEA Grapalat" w:hAnsi="GHEA Grapalat"/>
                <w:sz w:val="18"/>
              </w:rPr>
            </w:pPr>
          </w:p>
        </w:tc>
        <w:tc>
          <w:tcPr>
            <w:tcW w:w="1127" w:type="dxa"/>
            <w:vMerge/>
            <w:vAlign w:val="center"/>
          </w:tcPr>
          <w:p w14:paraId="7F9FD80E" w14:textId="77777777" w:rsidR="009B3118" w:rsidRPr="00A71D81" w:rsidRDefault="009B3118" w:rsidP="00EF3662">
            <w:pPr>
              <w:jc w:val="center"/>
              <w:rPr>
                <w:rFonts w:ascii="GHEA Grapalat" w:hAnsi="GHEA Grapalat"/>
                <w:sz w:val="18"/>
              </w:rPr>
            </w:pPr>
          </w:p>
        </w:tc>
        <w:tc>
          <w:tcPr>
            <w:tcW w:w="1153" w:type="dxa"/>
            <w:vMerge/>
            <w:vAlign w:val="center"/>
          </w:tcPr>
          <w:p w14:paraId="32308719" w14:textId="77777777" w:rsidR="009B3118" w:rsidRPr="00A71D81" w:rsidRDefault="009B3118" w:rsidP="00EF3662">
            <w:pPr>
              <w:jc w:val="center"/>
              <w:rPr>
                <w:rFonts w:ascii="GHEA Grapalat" w:hAnsi="GHEA Grapalat"/>
                <w:sz w:val="18"/>
              </w:rPr>
            </w:pPr>
          </w:p>
        </w:tc>
        <w:tc>
          <w:tcPr>
            <w:tcW w:w="1028" w:type="dxa"/>
            <w:vAlign w:val="center"/>
          </w:tcPr>
          <w:p w14:paraId="0ABBA739" w14:textId="77777777" w:rsidR="009B3118" w:rsidRPr="00A71D81" w:rsidRDefault="009B3118"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1411" w:type="dxa"/>
            <w:vAlign w:val="center"/>
          </w:tcPr>
          <w:p w14:paraId="5C0AE0B7" w14:textId="77777777" w:rsidR="009B3118" w:rsidRPr="00A71D81" w:rsidRDefault="009B3118"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334" w:type="dxa"/>
            <w:vAlign w:val="center"/>
          </w:tcPr>
          <w:p w14:paraId="285BB05D" w14:textId="77777777" w:rsidR="009B3118" w:rsidRPr="00A71D81" w:rsidRDefault="009B3118" w:rsidP="00EF3662">
            <w:pPr>
              <w:jc w:val="center"/>
              <w:rPr>
                <w:rFonts w:ascii="GHEA Grapalat" w:hAnsi="GHEA Grapalat"/>
                <w:sz w:val="18"/>
              </w:rPr>
            </w:pPr>
            <w:proofErr w:type="spellStart"/>
            <w:r w:rsidRPr="00A71D81">
              <w:rPr>
                <w:rFonts w:ascii="GHEA Grapalat" w:hAnsi="GHEA Grapalat"/>
                <w:sz w:val="18"/>
              </w:rPr>
              <w:t>Ժամկետը</w:t>
            </w:r>
            <w:proofErr w:type="spellEnd"/>
            <w:r w:rsidRPr="00A71D81">
              <w:rPr>
                <w:rFonts w:ascii="GHEA Grapalat" w:hAnsi="GHEA Grapalat"/>
                <w:sz w:val="18"/>
              </w:rPr>
              <w:t>***</w:t>
            </w:r>
          </w:p>
          <w:p w14:paraId="60899821" w14:textId="77777777" w:rsidR="009B3118" w:rsidRPr="00A71D81" w:rsidRDefault="009B3118" w:rsidP="00EF3662">
            <w:pPr>
              <w:jc w:val="center"/>
              <w:rPr>
                <w:rFonts w:ascii="GHEA Grapalat" w:hAnsi="GHEA Grapalat"/>
                <w:sz w:val="18"/>
              </w:rPr>
            </w:pPr>
          </w:p>
        </w:tc>
      </w:tr>
      <w:tr w:rsidR="00B74102" w:rsidRPr="000058D3" w14:paraId="2E64C25F" w14:textId="77777777" w:rsidTr="00B74102">
        <w:trPr>
          <w:cantSplit/>
          <w:trHeight w:val="1134"/>
        </w:trPr>
        <w:tc>
          <w:tcPr>
            <w:tcW w:w="1177" w:type="dxa"/>
          </w:tcPr>
          <w:p w14:paraId="616F865F" w14:textId="16CD10A0" w:rsidR="00B74102" w:rsidRPr="006C6579" w:rsidRDefault="00B74102" w:rsidP="00B74102">
            <w:pPr>
              <w:jc w:val="center"/>
              <w:rPr>
                <w:rFonts w:ascii="GHEA Grapalat" w:hAnsi="GHEA Grapalat"/>
                <w:sz w:val="20"/>
                <w:lang w:val="ru-RU"/>
              </w:rPr>
            </w:pPr>
            <w:r>
              <w:rPr>
                <w:rFonts w:asciiTheme="minorHAnsi" w:hAnsiTheme="minorHAnsi"/>
                <w:sz w:val="18"/>
                <w:szCs w:val="18"/>
                <w:lang w:val="hy-AM"/>
              </w:rPr>
              <w:t>1</w:t>
            </w:r>
          </w:p>
        </w:tc>
        <w:tc>
          <w:tcPr>
            <w:tcW w:w="1529" w:type="dxa"/>
            <w:vAlign w:val="center"/>
          </w:tcPr>
          <w:p w14:paraId="0E82D118" w14:textId="26B3DA93" w:rsidR="00B74102" w:rsidRPr="00A71D81" w:rsidRDefault="00B74102" w:rsidP="00B74102">
            <w:pPr>
              <w:jc w:val="center"/>
              <w:rPr>
                <w:rFonts w:ascii="GHEA Grapalat" w:hAnsi="GHEA Grapalat"/>
                <w:sz w:val="20"/>
              </w:rPr>
            </w:pPr>
            <w:r w:rsidRPr="004F11D1">
              <w:t>15332140</w:t>
            </w:r>
          </w:p>
        </w:tc>
        <w:tc>
          <w:tcPr>
            <w:tcW w:w="1826" w:type="dxa"/>
            <w:vAlign w:val="center"/>
          </w:tcPr>
          <w:p w14:paraId="4B9C2C62" w14:textId="71818F09" w:rsidR="00B74102" w:rsidRPr="00A71D81" w:rsidRDefault="00B74102" w:rsidP="00B74102">
            <w:pPr>
              <w:jc w:val="center"/>
              <w:rPr>
                <w:rFonts w:ascii="GHEA Grapalat" w:hAnsi="GHEA Grapalat"/>
                <w:sz w:val="20"/>
              </w:rPr>
            </w:pPr>
            <w:proofErr w:type="spellStart"/>
            <w:r w:rsidRPr="00E95D2B">
              <w:rPr>
                <w:rFonts w:ascii="Sylfaen" w:hAnsi="Sylfaen" w:cs="Calibri"/>
                <w:color w:val="000000"/>
                <w:sz w:val="16"/>
                <w:szCs w:val="16"/>
              </w:rPr>
              <w:t>Խնձոր</w:t>
            </w:r>
            <w:proofErr w:type="spellEnd"/>
            <w:r>
              <w:rPr>
                <w:rFonts w:ascii="Sylfaen" w:hAnsi="Sylfaen" w:cs="Calibri"/>
                <w:color w:val="000000"/>
                <w:sz w:val="16"/>
                <w:szCs w:val="16"/>
              </w:rPr>
              <w:t xml:space="preserve"> </w:t>
            </w:r>
            <w:r>
              <w:rPr>
                <w:rFonts w:ascii="Sylfaen" w:hAnsi="Sylfaen" w:cs="Calibri"/>
                <w:color w:val="000000"/>
                <w:sz w:val="16"/>
                <w:szCs w:val="16"/>
                <w:lang w:val="hy-AM"/>
              </w:rPr>
              <w:t>միջին չափսի</w:t>
            </w:r>
          </w:p>
        </w:tc>
        <w:tc>
          <w:tcPr>
            <w:tcW w:w="3105" w:type="dxa"/>
            <w:vAlign w:val="center"/>
          </w:tcPr>
          <w:p w14:paraId="06FCA3D5" w14:textId="7459C545" w:rsidR="00B74102" w:rsidRPr="00A71D81" w:rsidRDefault="00B74102" w:rsidP="00B74102">
            <w:pPr>
              <w:jc w:val="center"/>
              <w:rPr>
                <w:rFonts w:ascii="GHEA Grapalat" w:hAnsi="GHEA Grapalat"/>
                <w:sz w:val="20"/>
              </w:rPr>
            </w:pPr>
            <w:r w:rsidRPr="008B7445">
              <w:rPr>
                <w:rFonts w:ascii="Sylfaen" w:hAnsi="Sylfaen" w:cs="Calibri"/>
                <w:color w:val="000000"/>
                <w:sz w:val="16"/>
                <w:szCs w:val="16"/>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66" w:type="dxa"/>
            <w:vAlign w:val="center"/>
          </w:tcPr>
          <w:p w14:paraId="2525D6E8" w14:textId="4CD2DF39" w:rsidR="00B74102" w:rsidRPr="009B3118" w:rsidRDefault="00B74102" w:rsidP="00B74102">
            <w:pPr>
              <w:jc w:val="center"/>
              <w:rPr>
                <w:rFonts w:ascii="GHEA Grapalat" w:hAnsi="GHEA Grapalat"/>
                <w:sz w:val="20"/>
                <w:lang w:val="ru-RU"/>
              </w:rPr>
            </w:pPr>
            <w:proofErr w:type="spellStart"/>
            <w:r w:rsidRPr="00985CC2">
              <w:rPr>
                <w:rFonts w:ascii="Sylfaen" w:hAnsi="Sylfaen"/>
                <w:sz w:val="18"/>
                <w:szCs w:val="18"/>
              </w:rPr>
              <w:t>կգ</w:t>
            </w:r>
            <w:proofErr w:type="spellEnd"/>
          </w:p>
        </w:tc>
        <w:tc>
          <w:tcPr>
            <w:tcW w:w="924" w:type="dxa"/>
            <w:vAlign w:val="center"/>
          </w:tcPr>
          <w:p w14:paraId="37B2426C" w14:textId="34C6C00D" w:rsidR="00B74102" w:rsidRPr="00B74102" w:rsidRDefault="00B74102" w:rsidP="00B74102">
            <w:pPr>
              <w:jc w:val="center"/>
              <w:rPr>
                <w:rFonts w:ascii="GHEA Grapalat" w:hAnsi="GHEA Grapalat"/>
                <w:sz w:val="20"/>
              </w:rPr>
            </w:pPr>
            <w:r>
              <w:rPr>
                <w:rFonts w:ascii="GHEA Grapalat" w:hAnsi="GHEA Grapalat"/>
                <w:sz w:val="20"/>
              </w:rPr>
              <w:t>3</w:t>
            </w:r>
            <w:r w:rsidR="00FD451A">
              <w:rPr>
                <w:rFonts w:ascii="GHEA Grapalat" w:hAnsi="GHEA Grapalat"/>
                <w:sz w:val="20"/>
              </w:rPr>
              <w:t>0</w:t>
            </w:r>
            <w:r>
              <w:rPr>
                <w:rFonts w:ascii="GHEA Grapalat" w:hAnsi="GHEA Grapalat"/>
                <w:sz w:val="20"/>
              </w:rPr>
              <w:t>0</w:t>
            </w:r>
          </w:p>
        </w:tc>
        <w:tc>
          <w:tcPr>
            <w:tcW w:w="1127" w:type="dxa"/>
          </w:tcPr>
          <w:p w14:paraId="4CAAEF4B" w14:textId="77777777" w:rsidR="00B74102" w:rsidRPr="00A71D81" w:rsidRDefault="00B74102" w:rsidP="00B74102">
            <w:pPr>
              <w:jc w:val="center"/>
              <w:rPr>
                <w:rFonts w:ascii="GHEA Grapalat" w:hAnsi="GHEA Grapalat"/>
                <w:sz w:val="20"/>
              </w:rPr>
            </w:pPr>
          </w:p>
        </w:tc>
        <w:tc>
          <w:tcPr>
            <w:tcW w:w="1153" w:type="dxa"/>
            <w:vAlign w:val="center"/>
          </w:tcPr>
          <w:p w14:paraId="54AAE3B7" w14:textId="4B2D6B31" w:rsidR="00B74102" w:rsidRPr="00B74102" w:rsidRDefault="00B74102" w:rsidP="00B74102">
            <w:pPr>
              <w:jc w:val="center"/>
              <w:rPr>
                <w:rFonts w:ascii="Sylfaen" w:hAnsi="Sylfaen" w:cs="Arial"/>
                <w:color w:val="000000"/>
                <w:sz w:val="20"/>
                <w:szCs w:val="20"/>
                <w:lang w:val="hy-AM"/>
              </w:rPr>
            </w:pPr>
            <w:r w:rsidRPr="00B74102">
              <w:rPr>
                <w:rFonts w:ascii="Sylfaen" w:hAnsi="Sylfaen" w:cs="Arial"/>
                <w:color w:val="000000"/>
                <w:sz w:val="20"/>
                <w:szCs w:val="20"/>
                <w:lang w:val="hy-AM"/>
              </w:rPr>
              <w:t>231</w:t>
            </w:r>
          </w:p>
        </w:tc>
        <w:tc>
          <w:tcPr>
            <w:tcW w:w="1028" w:type="dxa"/>
            <w:textDirection w:val="btLr"/>
          </w:tcPr>
          <w:p w14:paraId="3AEECAA8" w14:textId="5E04AE39" w:rsidR="00B74102" w:rsidRPr="006B4EBF" w:rsidRDefault="00B74102" w:rsidP="00B74102">
            <w:pPr>
              <w:ind w:left="113" w:right="113"/>
              <w:jc w:val="center"/>
              <w:rPr>
                <w:rFonts w:ascii="Sylfaen" w:hAnsi="Sylfaen"/>
                <w:sz w:val="20"/>
                <w:lang w:val="ru-RU"/>
              </w:rPr>
            </w:pPr>
            <w:r w:rsidRPr="00676695">
              <w:rPr>
                <w:rFonts w:ascii="Sylfaen" w:hAnsi="Sylfaen"/>
                <w:sz w:val="18"/>
                <w:szCs w:val="22"/>
                <w:lang w:val="ru-RU"/>
              </w:rPr>
              <w:t>ՀՀ</w:t>
            </w:r>
            <w:r w:rsidRPr="006B4EBF">
              <w:rPr>
                <w:rFonts w:ascii="Sylfaen" w:hAnsi="Sylfaen"/>
                <w:sz w:val="18"/>
                <w:szCs w:val="22"/>
                <w:lang w:val="ru-RU"/>
              </w:rPr>
              <w:t xml:space="preserve"> </w:t>
            </w:r>
            <w:proofErr w:type="spellStart"/>
            <w:r w:rsidRPr="00676695">
              <w:rPr>
                <w:rFonts w:ascii="Sylfaen" w:hAnsi="Sylfaen"/>
                <w:sz w:val="18"/>
                <w:szCs w:val="22"/>
                <w:lang w:val="ru-RU"/>
              </w:rPr>
              <w:t>Արարատի</w:t>
            </w:r>
            <w:proofErr w:type="spellEnd"/>
            <w:r w:rsidRPr="006B4EBF">
              <w:rPr>
                <w:rFonts w:ascii="Sylfaen" w:hAnsi="Sylfaen"/>
                <w:sz w:val="18"/>
                <w:szCs w:val="22"/>
                <w:lang w:val="ru-RU"/>
              </w:rPr>
              <w:t xml:space="preserve"> </w:t>
            </w:r>
            <w:proofErr w:type="spellStart"/>
            <w:r w:rsidRPr="00676695">
              <w:rPr>
                <w:rFonts w:ascii="Sylfaen" w:hAnsi="Sylfaen"/>
                <w:sz w:val="18"/>
                <w:szCs w:val="22"/>
                <w:lang w:val="ru-RU"/>
              </w:rPr>
              <w:t>մարզ</w:t>
            </w:r>
            <w:proofErr w:type="spellEnd"/>
            <w:r w:rsidRPr="006B4EBF">
              <w:rPr>
                <w:rFonts w:ascii="Sylfaen" w:hAnsi="Sylfaen"/>
                <w:sz w:val="18"/>
                <w:szCs w:val="22"/>
                <w:lang w:val="ru-RU"/>
              </w:rPr>
              <w:t xml:space="preserve">, </w:t>
            </w:r>
            <w:r w:rsidRPr="00676695">
              <w:rPr>
                <w:rFonts w:ascii="Sylfaen" w:hAnsi="Sylfaen"/>
                <w:sz w:val="18"/>
                <w:szCs w:val="22"/>
                <w:lang w:val="ru-RU"/>
              </w:rPr>
              <w:t>գ</w:t>
            </w:r>
            <w:r w:rsidRPr="006B4EBF">
              <w:rPr>
                <w:rFonts w:ascii="Sylfaen" w:hAnsi="Sylfaen"/>
                <w:sz w:val="18"/>
                <w:szCs w:val="22"/>
                <w:lang w:val="ru-RU"/>
              </w:rPr>
              <w:t xml:space="preserve">. </w:t>
            </w:r>
            <w:proofErr w:type="spellStart"/>
            <w:r w:rsidRPr="00676695">
              <w:rPr>
                <w:rFonts w:ascii="Sylfaen" w:hAnsi="Sylfaen"/>
                <w:sz w:val="18"/>
                <w:szCs w:val="22"/>
                <w:lang w:val="ru-RU"/>
              </w:rPr>
              <w:t>Սիփանիկ</w:t>
            </w:r>
            <w:proofErr w:type="spellEnd"/>
            <w:r w:rsidRPr="006B4EBF">
              <w:rPr>
                <w:rFonts w:ascii="Sylfaen" w:hAnsi="Sylfaen"/>
                <w:sz w:val="18"/>
                <w:szCs w:val="22"/>
                <w:lang w:val="ru-RU"/>
              </w:rPr>
              <w:t xml:space="preserve">, </w:t>
            </w:r>
            <w:proofErr w:type="spellStart"/>
            <w:r w:rsidRPr="00676695">
              <w:rPr>
                <w:rFonts w:ascii="Sylfaen" w:hAnsi="Sylfaen"/>
                <w:sz w:val="18"/>
                <w:szCs w:val="22"/>
                <w:lang w:val="ru-RU"/>
              </w:rPr>
              <w:t>Գյումրու</w:t>
            </w:r>
            <w:proofErr w:type="spellEnd"/>
            <w:r w:rsidRPr="006B4EBF">
              <w:rPr>
                <w:rFonts w:ascii="Sylfaen" w:hAnsi="Sylfaen"/>
                <w:sz w:val="18"/>
                <w:szCs w:val="22"/>
                <w:lang w:val="ru-RU"/>
              </w:rPr>
              <w:t xml:space="preserve"> </w:t>
            </w:r>
            <w:r w:rsidRPr="00676695">
              <w:rPr>
                <w:rFonts w:ascii="Sylfaen" w:hAnsi="Sylfaen"/>
                <w:sz w:val="18"/>
                <w:szCs w:val="22"/>
                <w:lang w:val="ru-RU"/>
              </w:rPr>
              <w:t>փ</w:t>
            </w:r>
            <w:r w:rsidRPr="006B4EBF">
              <w:rPr>
                <w:rFonts w:ascii="Sylfaen" w:hAnsi="Sylfaen"/>
                <w:sz w:val="18"/>
                <w:szCs w:val="22"/>
                <w:lang w:val="ru-RU"/>
              </w:rPr>
              <w:t>. 1</w:t>
            </w:r>
          </w:p>
        </w:tc>
        <w:tc>
          <w:tcPr>
            <w:tcW w:w="1411" w:type="dxa"/>
          </w:tcPr>
          <w:p w14:paraId="75E16D70" w14:textId="0A2DCDAA" w:rsidR="00B74102" w:rsidRPr="00676695" w:rsidRDefault="00B74102" w:rsidP="00B74102">
            <w:pPr>
              <w:jc w:val="center"/>
              <w:rPr>
                <w:rFonts w:ascii="GHEA Grapalat" w:hAnsi="GHEA Grapalat"/>
                <w:sz w:val="20"/>
                <w:lang w:val="ru-RU"/>
              </w:rPr>
            </w:pPr>
            <w:proofErr w:type="spellStart"/>
            <w:r>
              <w:rPr>
                <w:rFonts w:ascii="GHEA Grapalat" w:hAnsi="GHEA Grapalat" w:cs="Calibri"/>
                <w:color w:val="000000"/>
                <w:sz w:val="16"/>
                <w:szCs w:val="18"/>
                <w:lang w:val="ru-RU"/>
              </w:rPr>
              <w:t>Ըստ</w:t>
            </w:r>
            <w:proofErr w:type="spellEnd"/>
            <w:r>
              <w:rPr>
                <w:rFonts w:ascii="GHEA Grapalat" w:hAnsi="GHEA Grapalat" w:cs="Calibri"/>
                <w:color w:val="000000"/>
                <w:sz w:val="16"/>
                <w:szCs w:val="18"/>
              </w:rPr>
              <w:t xml:space="preserve"> </w:t>
            </w:r>
            <w:proofErr w:type="spellStart"/>
            <w:r>
              <w:rPr>
                <w:rFonts w:ascii="GHEA Grapalat" w:hAnsi="GHEA Grapalat" w:cs="Calibri"/>
                <w:color w:val="000000"/>
                <w:sz w:val="16"/>
                <w:szCs w:val="18"/>
              </w:rPr>
              <w:t>պատվիրատոհի</w:t>
            </w:r>
            <w:proofErr w:type="spellEnd"/>
            <w:r>
              <w:rPr>
                <w:rFonts w:ascii="GHEA Grapalat" w:hAnsi="GHEA Grapalat" w:cs="Calibri"/>
                <w:color w:val="000000"/>
                <w:sz w:val="16"/>
                <w:szCs w:val="18"/>
              </w:rPr>
              <w:t xml:space="preserve"> </w:t>
            </w:r>
            <w:proofErr w:type="spellStart"/>
            <w:r>
              <w:rPr>
                <w:rFonts w:ascii="GHEA Grapalat" w:hAnsi="GHEA Grapalat" w:cs="Calibri"/>
                <w:color w:val="000000"/>
                <w:sz w:val="16"/>
                <w:szCs w:val="18"/>
                <w:lang w:val="ru-RU"/>
              </w:rPr>
              <w:t>պահանջի</w:t>
            </w:r>
            <w:proofErr w:type="spellEnd"/>
          </w:p>
        </w:tc>
        <w:tc>
          <w:tcPr>
            <w:tcW w:w="1334" w:type="dxa"/>
          </w:tcPr>
          <w:p w14:paraId="64305CCB" w14:textId="6B921AAE" w:rsidR="00B74102" w:rsidRPr="003E5F5B" w:rsidRDefault="00B74102" w:rsidP="00B74102">
            <w:pPr>
              <w:jc w:val="center"/>
              <w:rPr>
                <w:rFonts w:ascii="GHEA Grapalat" w:hAnsi="GHEA Grapalat"/>
                <w:sz w:val="20"/>
                <w:lang w:val="ru-RU"/>
              </w:rPr>
            </w:pPr>
            <w:proofErr w:type="spellStart"/>
            <w:r>
              <w:rPr>
                <w:rFonts w:ascii="GHEA Grapalat" w:hAnsi="GHEA Grapalat"/>
                <w:i/>
                <w:iCs/>
                <w:sz w:val="16"/>
                <w:szCs w:val="18"/>
              </w:rPr>
              <w:t>Պայմանագիրը</w:t>
            </w:r>
            <w:proofErr w:type="spellEnd"/>
            <w:r w:rsidRPr="003E5F5B">
              <w:rPr>
                <w:rFonts w:ascii="GHEA Grapalat" w:hAnsi="GHEA Grapalat"/>
                <w:i/>
                <w:iCs/>
                <w:sz w:val="16"/>
                <w:szCs w:val="18"/>
                <w:lang w:val="ru-RU"/>
              </w:rPr>
              <w:t xml:space="preserve"> </w:t>
            </w:r>
            <w:proofErr w:type="spellStart"/>
            <w:r>
              <w:rPr>
                <w:rFonts w:ascii="GHEA Grapalat" w:hAnsi="GHEA Grapalat"/>
                <w:i/>
                <w:iCs/>
                <w:sz w:val="16"/>
                <w:szCs w:val="18"/>
              </w:rPr>
              <w:t>օրինական</w:t>
            </w:r>
            <w:proofErr w:type="spellEnd"/>
            <w:r w:rsidRPr="003E5F5B">
              <w:rPr>
                <w:rFonts w:ascii="GHEA Grapalat" w:hAnsi="GHEA Grapalat"/>
                <w:i/>
                <w:iCs/>
                <w:sz w:val="16"/>
                <w:szCs w:val="18"/>
                <w:lang w:val="ru-RU"/>
              </w:rPr>
              <w:t xml:space="preserve"> </w:t>
            </w:r>
            <w:proofErr w:type="spellStart"/>
            <w:r>
              <w:rPr>
                <w:rFonts w:ascii="GHEA Grapalat" w:hAnsi="GHEA Grapalat"/>
                <w:i/>
                <w:iCs/>
                <w:sz w:val="16"/>
                <w:szCs w:val="18"/>
              </w:rPr>
              <w:t>ուժի</w:t>
            </w:r>
            <w:proofErr w:type="spellEnd"/>
            <w:r w:rsidRPr="003E5F5B">
              <w:rPr>
                <w:rFonts w:ascii="GHEA Grapalat" w:hAnsi="GHEA Grapalat"/>
                <w:i/>
                <w:iCs/>
                <w:sz w:val="16"/>
                <w:szCs w:val="18"/>
                <w:lang w:val="ru-RU"/>
              </w:rPr>
              <w:t xml:space="preserve"> </w:t>
            </w:r>
            <w:proofErr w:type="spellStart"/>
            <w:r>
              <w:rPr>
                <w:rFonts w:ascii="GHEA Grapalat" w:hAnsi="GHEA Grapalat"/>
                <w:i/>
                <w:iCs/>
                <w:sz w:val="16"/>
                <w:szCs w:val="18"/>
              </w:rPr>
              <w:t>մեջ</w:t>
            </w:r>
            <w:proofErr w:type="spellEnd"/>
            <w:r w:rsidRPr="003E5F5B">
              <w:rPr>
                <w:rFonts w:ascii="GHEA Grapalat" w:hAnsi="GHEA Grapalat"/>
                <w:i/>
                <w:iCs/>
                <w:sz w:val="16"/>
                <w:szCs w:val="18"/>
                <w:lang w:val="ru-RU"/>
              </w:rPr>
              <w:t xml:space="preserve"> </w:t>
            </w:r>
            <w:proofErr w:type="spellStart"/>
            <w:r>
              <w:rPr>
                <w:rFonts w:ascii="GHEA Grapalat" w:hAnsi="GHEA Grapalat"/>
                <w:i/>
                <w:iCs/>
                <w:sz w:val="16"/>
                <w:szCs w:val="18"/>
              </w:rPr>
              <w:t>մտնելուց</w:t>
            </w:r>
            <w:proofErr w:type="spellEnd"/>
            <w:r w:rsidRPr="003E5F5B">
              <w:rPr>
                <w:rFonts w:ascii="GHEA Grapalat" w:hAnsi="GHEA Grapalat"/>
                <w:i/>
                <w:iCs/>
                <w:sz w:val="16"/>
                <w:szCs w:val="18"/>
                <w:lang w:val="ru-RU"/>
              </w:rPr>
              <w:t xml:space="preserve"> </w:t>
            </w:r>
            <w:proofErr w:type="spellStart"/>
            <w:r>
              <w:rPr>
                <w:rFonts w:ascii="GHEA Grapalat" w:hAnsi="GHEA Grapalat"/>
                <w:i/>
                <w:iCs/>
                <w:sz w:val="16"/>
                <w:szCs w:val="18"/>
              </w:rPr>
              <w:t>հետո</w:t>
            </w:r>
            <w:proofErr w:type="spellEnd"/>
            <w:r w:rsidRPr="003E5F5B">
              <w:rPr>
                <w:rFonts w:ascii="GHEA Grapalat" w:hAnsi="GHEA Grapalat"/>
                <w:i/>
                <w:iCs/>
                <w:sz w:val="16"/>
                <w:szCs w:val="18"/>
                <w:lang w:val="ru-RU"/>
              </w:rPr>
              <w:t xml:space="preserve"> </w:t>
            </w:r>
            <w:proofErr w:type="spellStart"/>
            <w:r>
              <w:rPr>
                <w:rFonts w:ascii="GHEA Grapalat" w:hAnsi="GHEA Grapalat"/>
                <w:i/>
                <w:iCs/>
                <w:sz w:val="16"/>
                <w:szCs w:val="18"/>
              </w:rPr>
              <w:t>մինչև</w:t>
            </w:r>
            <w:proofErr w:type="spellEnd"/>
            <w:r w:rsidRPr="003E5F5B">
              <w:rPr>
                <w:rFonts w:ascii="GHEA Grapalat" w:hAnsi="GHEA Grapalat"/>
                <w:i/>
                <w:iCs/>
                <w:sz w:val="16"/>
                <w:szCs w:val="18"/>
                <w:lang w:val="ru-RU"/>
              </w:rPr>
              <w:t xml:space="preserve"> 30.12.2022</w:t>
            </w:r>
          </w:p>
        </w:tc>
      </w:tr>
      <w:tr w:rsidR="00B74102" w:rsidRPr="00A71D81" w14:paraId="0743FB1E" w14:textId="77777777" w:rsidTr="00B74102">
        <w:trPr>
          <w:cantSplit/>
          <w:trHeight w:val="1134"/>
        </w:trPr>
        <w:tc>
          <w:tcPr>
            <w:tcW w:w="1177" w:type="dxa"/>
          </w:tcPr>
          <w:p w14:paraId="036AD73A" w14:textId="77777777" w:rsidR="00B74102" w:rsidRDefault="00B74102" w:rsidP="00B74102">
            <w:pPr>
              <w:outlineLvl w:val="1"/>
              <w:rPr>
                <w:rFonts w:asciiTheme="minorHAnsi" w:hAnsiTheme="minorHAnsi"/>
                <w:sz w:val="18"/>
                <w:szCs w:val="18"/>
                <w:lang w:val="hy-AM"/>
              </w:rPr>
            </w:pPr>
          </w:p>
          <w:p w14:paraId="6A817C31" w14:textId="34CF83F8" w:rsidR="00B74102" w:rsidRPr="006C6579" w:rsidRDefault="00B74102" w:rsidP="00B74102">
            <w:pPr>
              <w:jc w:val="center"/>
              <w:rPr>
                <w:rFonts w:ascii="GHEA Grapalat" w:hAnsi="GHEA Grapalat"/>
                <w:sz w:val="20"/>
                <w:lang w:val="ru-RU"/>
              </w:rPr>
            </w:pPr>
            <w:r>
              <w:rPr>
                <w:rFonts w:asciiTheme="minorHAnsi" w:hAnsiTheme="minorHAnsi"/>
                <w:sz w:val="18"/>
                <w:szCs w:val="18"/>
              </w:rPr>
              <w:t>2</w:t>
            </w:r>
          </w:p>
        </w:tc>
        <w:tc>
          <w:tcPr>
            <w:tcW w:w="1529" w:type="dxa"/>
            <w:vAlign w:val="center"/>
          </w:tcPr>
          <w:p w14:paraId="04866129" w14:textId="4D987558" w:rsidR="00B74102" w:rsidRPr="00A71D81" w:rsidRDefault="00B74102" w:rsidP="00B74102">
            <w:pPr>
              <w:jc w:val="center"/>
              <w:rPr>
                <w:rFonts w:ascii="GHEA Grapalat" w:hAnsi="GHEA Grapalat"/>
                <w:sz w:val="20"/>
              </w:rPr>
            </w:pPr>
            <w:r w:rsidRPr="004F11D1">
              <w:t>15811200</w:t>
            </w:r>
          </w:p>
        </w:tc>
        <w:tc>
          <w:tcPr>
            <w:tcW w:w="1826" w:type="dxa"/>
            <w:vAlign w:val="center"/>
          </w:tcPr>
          <w:p w14:paraId="324A10F3" w14:textId="189E66C5" w:rsidR="00B74102" w:rsidRPr="00A71D81" w:rsidRDefault="00B74102" w:rsidP="00B74102">
            <w:pPr>
              <w:jc w:val="center"/>
              <w:rPr>
                <w:rFonts w:ascii="GHEA Grapalat" w:hAnsi="GHEA Grapalat"/>
                <w:sz w:val="20"/>
              </w:rPr>
            </w:pPr>
            <w:r>
              <w:rPr>
                <w:rFonts w:ascii="Sylfaen" w:hAnsi="Sylfaen" w:cs="Calibri"/>
                <w:color w:val="000000"/>
                <w:sz w:val="16"/>
                <w:szCs w:val="16"/>
                <w:lang w:val="hy-AM"/>
              </w:rPr>
              <w:t>Բուլկիներ</w:t>
            </w:r>
          </w:p>
        </w:tc>
        <w:tc>
          <w:tcPr>
            <w:tcW w:w="3105" w:type="dxa"/>
            <w:vAlign w:val="center"/>
          </w:tcPr>
          <w:p w14:paraId="054032A1" w14:textId="77777777" w:rsidR="00B74102" w:rsidRPr="008B7445" w:rsidRDefault="00B74102" w:rsidP="00B74102">
            <w:pPr>
              <w:jc w:val="center"/>
              <w:rPr>
                <w:rFonts w:ascii="Sylfaen" w:hAnsi="Sylfaen" w:cs="Calibri"/>
                <w:color w:val="000000"/>
                <w:sz w:val="16"/>
                <w:szCs w:val="16"/>
                <w:lang w:val="hy-AM"/>
              </w:rPr>
            </w:pPr>
            <w:r w:rsidRPr="008B7445">
              <w:rPr>
                <w:rFonts w:ascii="Sylfaen" w:hAnsi="Sylfaen" w:cs="Calibri"/>
                <w:color w:val="000000"/>
                <w:sz w:val="16"/>
                <w:szCs w:val="16"/>
                <w:lang w:val="hy-AM"/>
              </w:rPr>
              <w:t>բուլկի, թարմ, պատրաստված ցորենի ալյուրով, քաշը՝ 1 հատը 60գ: Անվտանգությունը` ըստ N 2-III-4.9-01-2010 հիգիենիկ նորմատիվների և մակնշումը ըստ “Սննդամթերքի անվտանգության մասին” ՀՀ օրենքի 9-րդ հոդվածի։ Պիտանելիության մնացորդային ժամկետը ոչ պակաս քան 90 %։</w:t>
            </w:r>
          </w:p>
          <w:p w14:paraId="666D0FEA" w14:textId="32F1E739" w:rsidR="00B74102" w:rsidRPr="008B7445" w:rsidRDefault="00B74102" w:rsidP="00B74102">
            <w:pPr>
              <w:jc w:val="center"/>
              <w:rPr>
                <w:rFonts w:ascii="Sylfaen" w:hAnsi="Sylfaen" w:cs="Calibri"/>
                <w:color w:val="000000"/>
                <w:sz w:val="16"/>
                <w:szCs w:val="16"/>
                <w:lang w:val="hy-AM"/>
              </w:rPr>
            </w:pPr>
          </w:p>
        </w:tc>
        <w:tc>
          <w:tcPr>
            <w:tcW w:w="966" w:type="dxa"/>
            <w:vAlign w:val="center"/>
          </w:tcPr>
          <w:p w14:paraId="0108627F" w14:textId="013808EC" w:rsidR="00B74102" w:rsidRPr="009B3118" w:rsidRDefault="00B74102" w:rsidP="00B74102">
            <w:pPr>
              <w:jc w:val="center"/>
              <w:rPr>
                <w:rFonts w:ascii="GHEA Grapalat" w:hAnsi="GHEA Grapalat"/>
                <w:sz w:val="20"/>
                <w:lang w:val="ru-RU"/>
              </w:rPr>
            </w:pPr>
            <w:proofErr w:type="spellStart"/>
            <w:r>
              <w:rPr>
                <w:rFonts w:ascii="Sylfaen" w:hAnsi="Sylfaen"/>
                <w:sz w:val="18"/>
                <w:szCs w:val="18"/>
              </w:rPr>
              <w:t>հատ</w:t>
            </w:r>
            <w:proofErr w:type="spellEnd"/>
          </w:p>
        </w:tc>
        <w:tc>
          <w:tcPr>
            <w:tcW w:w="924" w:type="dxa"/>
            <w:vAlign w:val="center"/>
          </w:tcPr>
          <w:p w14:paraId="39B7577D" w14:textId="230C1A4E" w:rsidR="00B74102" w:rsidRPr="00A71D81" w:rsidRDefault="00B74102" w:rsidP="00B74102">
            <w:pPr>
              <w:jc w:val="center"/>
              <w:rPr>
                <w:rFonts w:ascii="GHEA Grapalat" w:hAnsi="GHEA Grapalat"/>
                <w:sz w:val="20"/>
              </w:rPr>
            </w:pPr>
            <w:r>
              <w:rPr>
                <w:rFonts w:ascii="Sylfaen" w:hAnsi="Sylfaen" w:cs="Arial"/>
                <w:color w:val="000000"/>
                <w:sz w:val="20"/>
                <w:szCs w:val="20"/>
                <w:lang w:val="hy-AM"/>
              </w:rPr>
              <w:t>70</w:t>
            </w:r>
          </w:p>
        </w:tc>
        <w:tc>
          <w:tcPr>
            <w:tcW w:w="1127" w:type="dxa"/>
          </w:tcPr>
          <w:p w14:paraId="49A4167A" w14:textId="77777777" w:rsidR="00B74102" w:rsidRPr="00A71D81" w:rsidRDefault="00B74102" w:rsidP="00B74102">
            <w:pPr>
              <w:jc w:val="center"/>
              <w:rPr>
                <w:rFonts w:ascii="GHEA Grapalat" w:hAnsi="GHEA Grapalat"/>
                <w:sz w:val="20"/>
              </w:rPr>
            </w:pPr>
          </w:p>
        </w:tc>
        <w:tc>
          <w:tcPr>
            <w:tcW w:w="1153" w:type="dxa"/>
            <w:vAlign w:val="center"/>
          </w:tcPr>
          <w:p w14:paraId="541140D1" w14:textId="541B98BE" w:rsidR="00B74102" w:rsidRPr="00B74102" w:rsidRDefault="00B74102" w:rsidP="00B74102">
            <w:pPr>
              <w:jc w:val="center"/>
              <w:rPr>
                <w:rFonts w:ascii="Sylfaen" w:hAnsi="Sylfaen" w:cs="Arial"/>
                <w:color w:val="000000"/>
                <w:sz w:val="20"/>
                <w:szCs w:val="20"/>
                <w:lang w:val="hy-AM"/>
              </w:rPr>
            </w:pPr>
            <w:r w:rsidRPr="00B74102">
              <w:rPr>
                <w:rFonts w:ascii="Sylfaen" w:hAnsi="Sylfaen" w:cs="Arial"/>
                <w:color w:val="000000"/>
                <w:sz w:val="20"/>
                <w:szCs w:val="20"/>
                <w:lang w:val="hy-AM"/>
              </w:rPr>
              <w:t>4630</w:t>
            </w:r>
          </w:p>
        </w:tc>
        <w:tc>
          <w:tcPr>
            <w:tcW w:w="1028" w:type="dxa"/>
            <w:textDirection w:val="btLr"/>
          </w:tcPr>
          <w:p w14:paraId="36FF10E0" w14:textId="4A1132F6" w:rsidR="00B74102" w:rsidRPr="006B4EBF" w:rsidRDefault="00B74102" w:rsidP="00B74102">
            <w:pPr>
              <w:ind w:left="113" w:right="113"/>
              <w:jc w:val="center"/>
              <w:rPr>
                <w:rFonts w:ascii="GHEA Grapalat" w:hAnsi="GHEA Grapalat"/>
                <w:sz w:val="20"/>
                <w:lang w:val="ru-RU"/>
              </w:rPr>
            </w:pPr>
            <w:r w:rsidRPr="003A33C0">
              <w:rPr>
                <w:rFonts w:ascii="Sylfaen" w:hAnsi="Sylfaen"/>
                <w:sz w:val="18"/>
                <w:szCs w:val="22"/>
                <w:lang w:val="ru-RU"/>
              </w:rPr>
              <w:t>ՀՀ</w:t>
            </w:r>
            <w:r w:rsidRPr="006B4EBF">
              <w:rPr>
                <w:rFonts w:ascii="Sylfaen" w:hAnsi="Sylfaen"/>
                <w:sz w:val="18"/>
                <w:szCs w:val="22"/>
                <w:lang w:val="ru-RU"/>
              </w:rPr>
              <w:t xml:space="preserve"> </w:t>
            </w:r>
            <w:proofErr w:type="spellStart"/>
            <w:r w:rsidRPr="003A33C0">
              <w:rPr>
                <w:rFonts w:ascii="Sylfaen" w:hAnsi="Sylfaen"/>
                <w:sz w:val="18"/>
                <w:szCs w:val="22"/>
                <w:lang w:val="ru-RU"/>
              </w:rPr>
              <w:t>Արարատի</w:t>
            </w:r>
            <w:proofErr w:type="spellEnd"/>
            <w:r w:rsidRPr="006B4EBF">
              <w:rPr>
                <w:rFonts w:ascii="Sylfaen" w:hAnsi="Sylfaen"/>
                <w:sz w:val="18"/>
                <w:szCs w:val="22"/>
                <w:lang w:val="ru-RU"/>
              </w:rPr>
              <w:t xml:space="preserve"> </w:t>
            </w:r>
            <w:proofErr w:type="spellStart"/>
            <w:r w:rsidRPr="003A33C0">
              <w:rPr>
                <w:rFonts w:ascii="Sylfaen" w:hAnsi="Sylfaen"/>
                <w:sz w:val="18"/>
                <w:szCs w:val="22"/>
                <w:lang w:val="ru-RU"/>
              </w:rPr>
              <w:t>մարզ</w:t>
            </w:r>
            <w:proofErr w:type="spellEnd"/>
            <w:r w:rsidRPr="006B4EBF">
              <w:rPr>
                <w:rFonts w:ascii="Sylfaen" w:hAnsi="Sylfaen"/>
                <w:sz w:val="18"/>
                <w:szCs w:val="22"/>
                <w:lang w:val="ru-RU"/>
              </w:rPr>
              <w:t xml:space="preserve">, </w:t>
            </w:r>
            <w:r w:rsidRPr="003A33C0">
              <w:rPr>
                <w:rFonts w:ascii="Sylfaen" w:hAnsi="Sylfaen"/>
                <w:sz w:val="18"/>
                <w:szCs w:val="22"/>
                <w:lang w:val="ru-RU"/>
              </w:rPr>
              <w:t>գ</w:t>
            </w:r>
            <w:r w:rsidRPr="006B4EBF">
              <w:rPr>
                <w:rFonts w:ascii="Sylfaen" w:hAnsi="Sylfaen"/>
                <w:sz w:val="18"/>
                <w:szCs w:val="22"/>
                <w:lang w:val="ru-RU"/>
              </w:rPr>
              <w:t xml:space="preserve">. </w:t>
            </w:r>
            <w:proofErr w:type="spellStart"/>
            <w:r w:rsidRPr="003A33C0">
              <w:rPr>
                <w:rFonts w:ascii="Sylfaen" w:hAnsi="Sylfaen"/>
                <w:sz w:val="18"/>
                <w:szCs w:val="22"/>
                <w:lang w:val="ru-RU"/>
              </w:rPr>
              <w:t>Սիփանիկ</w:t>
            </w:r>
            <w:proofErr w:type="spellEnd"/>
            <w:r w:rsidRPr="006B4EBF">
              <w:rPr>
                <w:rFonts w:ascii="Sylfaen" w:hAnsi="Sylfaen"/>
                <w:sz w:val="18"/>
                <w:szCs w:val="22"/>
                <w:lang w:val="ru-RU"/>
              </w:rPr>
              <w:t xml:space="preserve">, </w:t>
            </w:r>
            <w:proofErr w:type="spellStart"/>
            <w:r w:rsidRPr="003A33C0">
              <w:rPr>
                <w:rFonts w:ascii="Sylfaen" w:hAnsi="Sylfaen"/>
                <w:sz w:val="18"/>
                <w:szCs w:val="22"/>
                <w:lang w:val="ru-RU"/>
              </w:rPr>
              <w:t>Գյումրու</w:t>
            </w:r>
            <w:proofErr w:type="spellEnd"/>
            <w:r w:rsidRPr="006B4EBF">
              <w:rPr>
                <w:rFonts w:ascii="Sylfaen" w:hAnsi="Sylfaen"/>
                <w:sz w:val="18"/>
                <w:szCs w:val="22"/>
                <w:lang w:val="ru-RU"/>
              </w:rPr>
              <w:t xml:space="preserve"> </w:t>
            </w:r>
            <w:r w:rsidRPr="003A33C0">
              <w:rPr>
                <w:rFonts w:ascii="Sylfaen" w:hAnsi="Sylfaen"/>
                <w:sz w:val="18"/>
                <w:szCs w:val="22"/>
                <w:lang w:val="ru-RU"/>
              </w:rPr>
              <w:t>փ</w:t>
            </w:r>
            <w:r w:rsidRPr="006B4EBF">
              <w:rPr>
                <w:rFonts w:ascii="Sylfaen" w:hAnsi="Sylfaen"/>
                <w:sz w:val="18"/>
                <w:szCs w:val="22"/>
                <w:lang w:val="ru-RU"/>
              </w:rPr>
              <w:t>. 1</w:t>
            </w:r>
          </w:p>
        </w:tc>
        <w:tc>
          <w:tcPr>
            <w:tcW w:w="1411" w:type="dxa"/>
          </w:tcPr>
          <w:p w14:paraId="723730F2" w14:textId="1BC7445B" w:rsidR="00B74102" w:rsidRPr="00A71D81" w:rsidRDefault="00B74102" w:rsidP="00B74102">
            <w:pPr>
              <w:jc w:val="center"/>
              <w:rPr>
                <w:rFonts w:ascii="GHEA Grapalat" w:hAnsi="GHEA Grapalat"/>
                <w:sz w:val="20"/>
              </w:rPr>
            </w:pPr>
            <w:proofErr w:type="spellStart"/>
            <w:r>
              <w:rPr>
                <w:rFonts w:ascii="GHEA Grapalat" w:hAnsi="GHEA Grapalat" w:cs="Calibri"/>
                <w:color w:val="000000"/>
                <w:sz w:val="16"/>
                <w:szCs w:val="18"/>
                <w:lang w:val="ru-RU"/>
              </w:rPr>
              <w:t>Ըստ</w:t>
            </w:r>
            <w:proofErr w:type="spellEnd"/>
            <w:r>
              <w:rPr>
                <w:rFonts w:ascii="GHEA Grapalat" w:hAnsi="GHEA Grapalat" w:cs="Calibri"/>
                <w:color w:val="000000"/>
                <w:sz w:val="16"/>
                <w:szCs w:val="18"/>
              </w:rPr>
              <w:t xml:space="preserve"> </w:t>
            </w:r>
            <w:proofErr w:type="spellStart"/>
            <w:r>
              <w:rPr>
                <w:rFonts w:ascii="GHEA Grapalat" w:hAnsi="GHEA Grapalat" w:cs="Calibri"/>
                <w:color w:val="000000"/>
                <w:sz w:val="16"/>
                <w:szCs w:val="18"/>
              </w:rPr>
              <w:t>պատվիրատոհի</w:t>
            </w:r>
            <w:proofErr w:type="spellEnd"/>
            <w:r>
              <w:rPr>
                <w:rFonts w:ascii="GHEA Grapalat" w:hAnsi="GHEA Grapalat" w:cs="Calibri"/>
                <w:color w:val="000000"/>
                <w:sz w:val="16"/>
                <w:szCs w:val="18"/>
              </w:rPr>
              <w:t xml:space="preserve"> </w:t>
            </w:r>
            <w:proofErr w:type="spellStart"/>
            <w:r>
              <w:rPr>
                <w:rFonts w:ascii="GHEA Grapalat" w:hAnsi="GHEA Grapalat" w:cs="Calibri"/>
                <w:color w:val="000000"/>
                <w:sz w:val="16"/>
                <w:szCs w:val="18"/>
                <w:lang w:val="ru-RU"/>
              </w:rPr>
              <w:t>պահանջի</w:t>
            </w:r>
            <w:proofErr w:type="spellEnd"/>
          </w:p>
        </w:tc>
        <w:tc>
          <w:tcPr>
            <w:tcW w:w="1334" w:type="dxa"/>
          </w:tcPr>
          <w:p w14:paraId="4A5DB05F" w14:textId="0F6C5B66" w:rsidR="00B74102" w:rsidRPr="00A71D81" w:rsidRDefault="00B74102" w:rsidP="00B74102">
            <w:pPr>
              <w:jc w:val="center"/>
              <w:rPr>
                <w:rFonts w:ascii="GHEA Grapalat" w:hAnsi="GHEA Grapalat"/>
                <w:sz w:val="20"/>
              </w:rPr>
            </w:pPr>
            <w:proofErr w:type="spellStart"/>
            <w:r>
              <w:rPr>
                <w:rFonts w:ascii="GHEA Grapalat" w:hAnsi="GHEA Grapalat"/>
                <w:i/>
                <w:iCs/>
                <w:sz w:val="16"/>
                <w:szCs w:val="18"/>
              </w:rPr>
              <w:t>Պայմանագիրը</w:t>
            </w:r>
            <w:proofErr w:type="spellEnd"/>
            <w:r>
              <w:rPr>
                <w:rFonts w:ascii="GHEA Grapalat" w:hAnsi="GHEA Grapalat"/>
                <w:i/>
                <w:iCs/>
                <w:sz w:val="16"/>
                <w:szCs w:val="18"/>
              </w:rPr>
              <w:t xml:space="preserve"> </w:t>
            </w:r>
            <w:proofErr w:type="spellStart"/>
            <w:r>
              <w:rPr>
                <w:rFonts w:ascii="GHEA Grapalat" w:hAnsi="GHEA Grapalat"/>
                <w:i/>
                <w:iCs/>
                <w:sz w:val="16"/>
                <w:szCs w:val="18"/>
              </w:rPr>
              <w:t>օրինական</w:t>
            </w:r>
            <w:proofErr w:type="spellEnd"/>
            <w:r>
              <w:rPr>
                <w:rFonts w:ascii="GHEA Grapalat" w:hAnsi="GHEA Grapalat"/>
                <w:i/>
                <w:iCs/>
                <w:sz w:val="16"/>
                <w:szCs w:val="18"/>
              </w:rPr>
              <w:t xml:space="preserve"> </w:t>
            </w:r>
            <w:proofErr w:type="spellStart"/>
            <w:r>
              <w:rPr>
                <w:rFonts w:ascii="GHEA Grapalat" w:hAnsi="GHEA Grapalat"/>
                <w:i/>
                <w:iCs/>
                <w:sz w:val="16"/>
                <w:szCs w:val="18"/>
              </w:rPr>
              <w:t>ուժի</w:t>
            </w:r>
            <w:proofErr w:type="spellEnd"/>
            <w:r>
              <w:rPr>
                <w:rFonts w:ascii="GHEA Grapalat" w:hAnsi="GHEA Grapalat"/>
                <w:i/>
                <w:iCs/>
                <w:sz w:val="16"/>
                <w:szCs w:val="18"/>
              </w:rPr>
              <w:t xml:space="preserve"> </w:t>
            </w:r>
            <w:proofErr w:type="spellStart"/>
            <w:r>
              <w:rPr>
                <w:rFonts w:ascii="GHEA Grapalat" w:hAnsi="GHEA Grapalat"/>
                <w:i/>
                <w:iCs/>
                <w:sz w:val="16"/>
                <w:szCs w:val="18"/>
              </w:rPr>
              <w:t>մեջ</w:t>
            </w:r>
            <w:proofErr w:type="spellEnd"/>
            <w:r>
              <w:rPr>
                <w:rFonts w:ascii="GHEA Grapalat" w:hAnsi="GHEA Grapalat"/>
                <w:i/>
                <w:iCs/>
                <w:sz w:val="16"/>
                <w:szCs w:val="18"/>
              </w:rPr>
              <w:t xml:space="preserve"> </w:t>
            </w:r>
            <w:proofErr w:type="spellStart"/>
            <w:r>
              <w:rPr>
                <w:rFonts w:ascii="GHEA Grapalat" w:hAnsi="GHEA Grapalat"/>
                <w:i/>
                <w:iCs/>
                <w:sz w:val="16"/>
                <w:szCs w:val="18"/>
              </w:rPr>
              <w:t>մտնելուց</w:t>
            </w:r>
            <w:proofErr w:type="spellEnd"/>
            <w:r>
              <w:rPr>
                <w:rFonts w:ascii="GHEA Grapalat" w:hAnsi="GHEA Grapalat"/>
                <w:i/>
                <w:iCs/>
                <w:sz w:val="16"/>
                <w:szCs w:val="18"/>
              </w:rPr>
              <w:t xml:space="preserve"> </w:t>
            </w:r>
            <w:proofErr w:type="spellStart"/>
            <w:r>
              <w:rPr>
                <w:rFonts w:ascii="GHEA Grapalat" w:hAnsi="GHEA Grapalat"/>
                <w:i/>
                <w:iCs/>
                <w:sz w:val="16"/>
                <w:szCs w:val="18"/>
              </w:rPr>
              <w:t>հետո</w:t>
            </w:r>
            <w:proofErr w:type="spellEnd"/>
            <w:r>
              <w:rPr>
                <w:rFonts w:ascii="GHEA Grapalat" w:hAnsi="GHEA Grapalat"/>
                <w:i/>
                <w:iCs/>
                <w:sz w:val="16"/>
                <w:szCs w:val="18"/>
              </w:rPr>
              <w:t xml:space="preserve"> </w:t>
            </w:r>
            <w:proofErr w:type="spellStart"/>
            <w:r>
              <w:rPr>
                <w:rFonts w:ascii="GHEA Grapalat" w:hAnsi="GHEA Grapalat"/>
                <w:i/>
                <w:iCs/>
                <w:sz w:val="16"/>
                <w:szCs w:val="18"/>
              </w:rPr>
              <w:t>մինչև</w:t>
            </w:r>
            <w:proofErr w:type="spellEnd"/>
            <w:r>
              <w:rPr>
                <w:rFonts w:ascii="GHEA Grapalat" w:hAnsi="GHEA Grapalat"/>
                <w:i/>
                <w:iCs/>
                <w:sz w:val="16"/>
                <w:szCs w:val="18"/>
              </w:rPr>
              <w:t xml:space="preserve"> 30.12.2022</w:t>
            </w:r>
          </w:p>
        </w:tc>
      </w:tr>
      <w:tr w:rsidR="00B74102" w:rsidRPr="00A71D81" w14:paraId="6FC71A38" w14:textId="77777777" w:rsidTr="00B74102">
        <w:trPr>
          <w:cantSplit/>
          <w:trHeight w:val="1134"/>
        </w:trPr>
        <w:tc>
          <w:tcPr>
            <w:tcW w:w="1177" w:type="dxa"/>
          </w:tcPr>
          <w:p w14:paraId="1D4245C6" w14:textId="77777777" w:rsidR="00B74102" w:rsidRDefault="00B74102" w:rsidP="00B74102">
            <w:pPr>
              <w:outlineLvl w:val="1"/>
              <w:rPr>
                <w:rFonts w:asciiTheme="minorHAnsi" w:hAnsiTheme="minorHAnsi"/>
                <w:sz w:val="18"/>
                <w:szCs w:val="18"/>
                <w:lang w:val="hy-AM"/>
              </w:rPr>
            </w:pPr>
          </w:p>
          <w:p w14:paraId="4CC9BBC4" w14:textId="127B8623" w:rsidR="00B74102" w:rsidRDefault="00B74102" w:rsidP="00B74102">
            <w:pPr>
              <w:jc w:val="center"/>
              <w:rPr>
                <w:rFonts w:ascii="GHEA Grapalat" w:hAnsi="GHEA Grapalat"/>
                <w:sz w:val="20"/>
                <w:lang w:val="ru-RU"/>
              </w:rPr>
            </w:pPr>
            <w:r>
              <w:rPr>
                <w:rFonts w:asciiTheme="minorHAnsi" w:hAnsiTheme="minorHAnsi"/>
                <w:sz w:val="18"/>
                <w:szCs w:val="18"/>
              </w:rPr>
              <w:t>3</w:t>
            </w:r>
          </w:p>
        </w:tc>
        <w:tc>
          <w:tcPr>
            <w:tcW w:w="1529" w:type="dxa"/>
            <w:vAlign w:val="center"/>
          </w:tcPr>
          <w:p w14:paraId="723524F8" w14:textId="4C188AD2" w:rsidR="00B74102" w:rsidRPr="00A71D81" w:rsidRDefault="00B74102" w:rsidP="00B74102">
            <w:pPr>
              <w:jc w:val="center"/>
              <w:rPr>
                <w:rFonts w:ascii="GHEA Grapalat" w:hAnsi="GHEA Grapalat"/>
                <w:sz w:val="20"/>
              </w:rPr>
            </w:pPr>
            <w:r w:rsidRPr="004F11D1">
              <w:t>15551320</w:t>
            </w:r>
          </w:p>
        </w:tc>
        <w:tc>
          <w:tcPr>
            <w:tcW w:w="1826" w:type="dxa"/>
            <w:vAlign w:val="center"/>
          </w:tcPr>
          <w:p w14:paraId="7BD824F8" w14:textId="6488E49C" w:rsidR="00B74102" w:rsidRPr="00A71D81" w:rsidRDefault="00B74102" w:rsidP="00B74102">
            <w:pPr>
              <w:jc w:val="center"/>
              <w:rPr>
                <w:rFonts w:ascii="GHEA Grapalat" w:hAnsi="GHEA Grapalat"/>
                <w:sz w:val="20"/>
              </w:rPr>
            </w:pPr>
            <w:r>
              <w:rPr>
                <w:rFonts w:ascii="Sylfaen" w:hAnsi="Sylfaen" w:cs="Calibri"/>
                <w:color w:val="000000"/>
                <w:sz w:val="16"/>
                <w:szCs w:val="16"/>
                <w:lang w:val="hy-AM"/>
              </w:rPr>
              <w:t>Համային հավելումներով յոգուրտ</w:t>
            </w:r>
          </w:p>
        </w:tc>
        <w:tc>
          <w:tcPr>
            <w:tcW w:w="3105" w:type="dxa"/>
            <w:vAlign w:val="center"/>
          </w:tcPr>
          <w:p w14:paraId="165AA373" w14:textId="3F55B400" w:rsidR="00B74102" w:rsidRPr="008B7445" w:rsidRDefault="00B74102" w:rsidP="00B74102">
            <w:pPr>
              <w:jc w:val="center"/>
              <w:rPr>
                <w:rFonts w:ascii="Sylfaen" w:hAnsi="Sylfaen" w:cs="Calibri"/>
                <w:color w:val="000000"/>
                <w:sz w:val="16"/>
                <w:szCs w:val="16"/>
                <w:lang w:val="hy-AM"/>
              </w:rPr>
            </w:pPr>
            <w:r w:rsidRPr="008B7445">
              <w:rPr>
                <w:rFonts w:ascii="Sylfaen" w:hAnsi="Sylfaen" w:cs="Calibri"/>
                <w:color w:val="000000"/>
                <w:sz w:val="16"/>
                <w:szCs w:val="16"/>
                <w:lang w:val="hy-AM"/>
              </w:rPr>
              <w:t>Յոգուրտՙ չափածրարված  90-100գ   սպառողական տարայով, 1.5% յուղայնությամբ, տարբեր համերի,  Պահպման մնացորդային ժամկետը ոչ պակաս քան 7 օր: Անվտանգությունը` ըստ N 2-III-4.9-01-2010 հիգիենիկ նորմատիվների և մակնշումը ըստ “Սննդամթերքի անվտանգության մասին” ՀՀ օրենքի 9-րդ հոդվածի։։</w:t>
            </w:r>
          </w:p>
        </w:tc>
        <w:tc>
          <w:tcPr>
            <w:tcW w:w="966" w:type="dxa"/>
            <w:vAlign w:val="center"/>
          </w:tcPr>
          <w:p w14:paraId="2E3D3850" w14:textId="681A083F" w:rsidR="00B74102" w:rsidRPr="009B3118" w:rsidRDefault="00B74102" w:rsidP="00B74102">
            <w:pPr>
              <w:jc w:val="center"/>
              <w:rPr>
                <w:rFonts w:ascii="GHEA Grapalat" w:hAnsi="GHEA Grapalat"/>
                <w:sz w:val="20"/>
                <w:lang w:val="ru-RU"/>
              </w:rPr>
            </w:pPr>
            <w:proofErr w:type="spellStart"/>
            <w:r>
              <w:rPr>
                <w:rFonts w:ascii="Sylfaen" w:hAnsi="Sylfaen"/>
                <w:sz w:val="18"/>
                <w:szCs w:val="18"/>
              </w:rPr>
              <w:t>հատ</w:t>
            </w:r>
            <w:proofErr w:type="spellEnd"/>
          </w:p>
        </w:tc>
        <w:tc>
          <w:tcPr>
            <w:tcW w:w="924" w:type="dxa"/>
            <w:vAlign w:val="center"/>
          </w:tcPr>
          <w:p w14:paraId="7DA61E1D" w14:textId="31730ED9" w:rsidR="00B74102" w:rsidRPr="00B74102" w:rsidRDefault="00B74102" w:rsidP="00B74102">
            <w:pPr>
              <w:jc w:val="center"/>
              <w:rPr>
                <w:rFonts w:ascii="GHEA Grapalat" w:hAnsi="GHEA Grapalat"/>
                <w:sz w:val="20"/>
              </w:rPr>
            </w:pPr>
            <w:r>
              <w:rPr>
                <w:rFonts w:ascii="Sylfaen" w:hAnsi="Sylfaen" w:cs="Arial"/>
                <w:color w:val="000000"/>
                <w:sz w:val="20"/>
                <w:szCs w:val="20"/>
                <w:lang w:val="hy-AM"/>
              </w:rPr>
              <w:t>1</w:t>
            </w:r>
            <w:r>
              <w:rPr>
                <w:rFonts w:ascii="Sylfaen" w:hAnsi="Sylfaen" w:cs="Arial"/>
                <w:color w:val="000000"/>
                <w:sz w:val="20"/>
                <w:szCs w:val="20"/>
              </w:rPr>
              <w:t>40</w:t>
            </w:r>
          </w:p>
        </w:tc>
        <w:tc>
          <w:tcPr>
            <w:tcW w:w="1127" w:type="dxa"/>
          </w:tcPr>
          <w:p w14:paraId="68DE428F" w14:textId="77777777" w:rsidR="00B74102" w:rsidRPr="00A71D81" w:rsidRDefault="00B74102" w:rsidP="00B74102">
            <w:pPr>
              <w:jc w:val="center"/>
              <w:rPr>
                <w:rFonts w:ascii="GHEA Grapalat" w:hAnsi="GHEA Grapalat"/>
                <w:sz w:val="20"/>
              </w:rPr>
            </w:pPr>
          </w:p>
        </w:tc>
        <w:tc>
          <w:tcPr>
            <w:tcW w:w="1153" w:type="dxa"/>
            <w:vAlign w:val="center"/>
          </w:tcPr>
          <w:p w14:paraId="796BBA9E" w14:textId="6B9B3954" w:rsidR="00B74102" w:rsidRPr="00B74102" w:rsidRDefault="00B74102" w:rsidP="00B74102">
            <w:pPr>
              <w:jc w:val="center"/>
              <w:rPr>
                <w:rFonts w:ascii="Sylfaen" w:hAnsi="Sylfaen" w:cs="Arial"/>
                <w:color w:val="000000"/>
                <w:sz w:val="20"/>
                <w:szCs w:val="20"/>
                <w:lang w:val="hy-AM"/>
              </w:rPr>
            </w:pPr>
            <w:r w:rsidRPr="00B74102">
              <w:rPr>
                <w:rFonts w:ascii="Sylfaen" w:hAnsi="Sylfaen" w:cs="Arial"/>
                <w:color w:val="000000"/>
                <w:sz w:val="20"/>
                <w:szCs w:val="20"/>
                <w:lang w:val="hy-AM"/>
              </w:rPr>
              <w:t>3472</w:t>
            </w:r>
          </w:p>
        </w:tc>
        <w:tc>
          <w:tcPr>
            <w:tcW w:w="1028" w:type="dxa"/>
            <w:textDirection w:val="btLr"/>
          </w:tcPr>
          <w:p w14:paraId="31AC43E3" w14:textId="10DCEA47" w:rsidR="00B74102" w:rsidRPr="006B4EBF" w:rsidRDefault="00B74102" w:rsidP="00B74102">
            <w:pPr>
              <w:ind w:left="113" w:right="113"/>
              <w:jc w:val="center"/>
              <w:rPr>
                <w:rFonts w:ascii="GHEA Grapalat" w:hAnsi="GHEA Grapalat"/>
                <w:sz w:val="20"/>
                <w:lang w:val="ru-RU"/>
              </w:rPr>
            </w:pPr>
            <w:r w:rsidRPr="003A33C0">
              <w:rPr>
                <w:rFonts w:ascii="Sylfaen" w:hAnsi="Sylfaen"/>
                <w:sz w:val="18"/>
                <w:szCs w:val="22"/>
                <w:lang w:val="ru-RU"/>
              </w:rPr>
              <w:t>ՀՀ</w:t>
            </w:r>
            <w:r w:rsidRPr="006B4EBF">
              <w:rPr>
                <w:rFonts w:ascii="Sylfaen" w:hAnsi="Sylfaen"/>
                <w:sz w:val="18"/>
                <w:szCs w:val="22"/>
                <w:lang w:val="ru-RU"/>
              </w:rPr>
              <w:t xml:space="preserve"> </w:t>
            </w:r>
            <w:proofErr w:type="spellStart"/>
            <w:r w:rsidRPr="003A33C0">
              <w:rPr>
                <w:rFonts w:ascii="Sylfaen" w:hAnsi="Sylfaen"/>
                <w:sz w:val="18"/>
                <w:szCs w:val="22"/>
                <w:lang w:val="ru-RU"/>
              </w:rPr>
              <w:t>Արարատի</w:t>
            </w:r>
            <w:proofErr w:type="spellEnd"/>
            <w:r w:rsidRPr="006B4EBF">
              <w:rPr>
                <w:rFonts w:ascii="Sylfaen" w:hAnsi="Sylfaen"/>
                <w:sz w:val="18"/>
                <w:szCs w:val="22"/>
                <w:lang w:val="ru-RU"/>
              </w:rPr>
              <w:t xml:space="preserve"> </w:t>
            </w:r>
            <w:proofErr w:type="spellStart"/>
            <w:r w:rsidRPr="003A33C0">
              <w:rPr>
                <w:rFonts w:ascii="Sylfaen" w:hAnsi="Sylfaen"/>
                <w:sz w:val="18"/>
                <w:szCs w:val="22"/>
                <w:lang w:val="ru-RU"/>
              </w:rPr>
              <w:t>մարզ</w:t>
            </w:r>
            <w:proofErr w:type="spellEnd"/>
            <w:r w:rsidRPr="006B4EBF">
              <w:rPr>
                <w:rFonts w:ascii="Sylfaen" w:hAnsi="Sylfaen"/>
                <w:sz w:val="18"/>
                <w:szCs w:val="22"/>
                <w:lang w:val="ru-RU"/>
              </w:rPr>
              <w:t xml:space="preserve">, </w:t>
            </w:r>
            <w:r w:rsidRPr="003A33C0">
              <w:rPr>
                <w:rFonts w:ascii="Sylfaen" w:hAnsi="Sylfaen"/>
                <w:sz w:val="18"/>
                <w:szCs w:val="22"/>
                <w:lang w:val="ru-RU"/>
              </w:rPr>
              <w:t>գ</w:t>
            </w:r>
            <w:r w:rsidRPr="006B4EBF">
              <w:rPr>
                <w:rFonts w:ascii="Sylfaen" w:hAnsi="Sylfaen"/>
                <w:sz w:val="18"/>
                <w:szCs w:val="22"/>
                <w:lang w:val="ru-RU"/>
              </w:rPr>
              <w:t xml:space="preserve">. </w:t>
            </w:r>
            <w:proofErr w:type="spellStart"/>
            <w:r w:rsidRPr="003A33C0">
              <w:rPr>
                <w:rFonts w:ascii="Sylfaen" w:hAnsi="Sylfaen"/>
                <w:sz w:val="18"/>
                <w:szCs w:val="22"/>
                <w:lang w:val="ru-RU"/>
              </w:rPr>
              <w:t>Սիփանիկ</w:t>
            </w:r>
            <w:proofErr w:type="spellEnd"/>
            <w:r w:rsidRPr="006B4EBF">
              <w:rPr>
                <w:rFonts w:ascii="Sylfaen" w:hAnsi="Sylfaen"/>
                <w:sz w:val="18"/>
                <w:szCs w:val="22"/>
                <w:lang w:val="ru-RU"/>
              </w:rPr>
              <w:t xml:space="preserve">, </w:t>
            </w:r>
            <w:proofErr w:type="spellStart"/>
            <w:r w:rsidRPr="003A33C0">
              <w:rPr>
                <w:rFonts w:ascii="Sylfaen" w:hAnsi="Sylfaen"/>
                <w:sz w:val="18"/>
                <w:szCs w:val="22"/>
                <w:lang w:val="ru-RU"/>
              </w:rPr>
              <w:t>Գյումրու</w:t>
            </w:r>
            <w:proofErr w:type="spellEnd"/>
            <w:r w:rsidRPr="006B4EBF">
              <w:rPr>
                <w:rFonts w:ascii="Sylfaen" w:hAnsi="Sylfaen"/>
                <w:sz w:val="18"/>
                <w:szCs w:val="22"/>
                <w:lang w:val="ru-RU"/>
              </w:rPr>
              <w:t xml:space="preserve"> </w:t>
            </w:r>
            <w:r w:rsidRPr="003A33C0">
              <w:rPr>
                <w:rFonts w:ascii="Sylfaen" w:hAnsi="Sylfaen"/>
                <w:sz w:val="18"/>
                <w:szCs w:val="22"/>
                <w:lang w:val="ru-RU"/>
              </w:rPr>
              <w:t>փ</w:t>
            </w:r>
            <w:r w:rsidRPr="006B4EBF">
              <w:rPr>
                <w:rFonts w:ascii="Sylfaen" w:hAnsi="Sylfaen"/>
                <w:sz w:val="18"/>
                <w:szCs w:val="22"/>
                <w:lang w:val="ru-RU"/>
              </w:rPr>
              <w:t>. 1</w:t>
            </w:r>
          </w:p>
        </w:tc>
        <w:tc>
          <w:tcPr>
            <w:tcW w:w="1411" w:type="dxa"/>
          </w:tcPr>
          <w:p w14:paraId="38B5306F" w14:textId="1EED4D90" w:rsidR="00B74102" w:rsidRPr="00A71D81" w:rsidRDefault="00B74102" w:rsidP="00B74102">
            <w:pPr>
              <w:jc w:val="center"/>
              <w:rPr>
                <w:rFonts w:ascii="GHEA Grapalat" w:hAnsi="GHEA Grapalat"/>
                <w:sz w:val="20"/>
              </w:rPr>
            </w:pPr>
            <w:proofErr w:type="spellStart"/>
            <w:r>
              <w:rPr>
                <w:rFonts w:ascii="GHEA Grapalat" w:hAnsi="GHEA Grapalat" w:cs="Calibri"/>
                <w:color w:val="000000"/>
                <w:sz w:val="16"/>
                <w:szCs w:val="18"/>
                <w:lang w:val="ru-RU"/>
              </w:rPr>
              <w:t>Ըստ</w:t>
            </w:r>
            <w:proofErr w:type="spellEnd"/>
            <w:r>
              <w:rPr>
                <w:rFonts w:ascii="GHEA Grapalat" w:hAnsi="GHEA Grapalat" w:cs="Calibri"/>
                <w:color w:val="000000"/>
                <w:sz w:val="16"/>
                <w:szCs w:val="18"/>
              </w:rPr>
              <w:t xml:space="preserve"> </w:t>
            </w:r>
            <w:proofErr w:type="spellStart"/>
            <w:r>
              <w:rPr>
                <w:rFonts w:ascii="GHEA Grapalat" w:hAnsi="GHEA Grapalat" w:cs="Calibri"/>
                <w:color w:val="000000"/>
                <w:sz w:val="16"/>
                <w:szCs w:val="18"/>
              </w:rPr>
              <w:t>պատվիրատոհի</w:t>
            </w:r>
            <w:proofErr w:type="spellEnd"/>
            <w:r>
              <w:rPr>
                <w:rFonts w:ascii="GHEA Grapalat" w:hAnsi="GHEA Grapalat" w:cs="Calibri"/>
                <w:color w:val="000000"/>
                <w:sz w:val="16"/>
                <w:szCs w:val="18"/>
              </w:rPr>
              <w:t xml:space="preserve"> </w:t>
            </w:r>
            <w:proofErr w:type="spellStart"/>
            <w:r>
              <w:rPr>
                <w:rFonts w:ascii="GHEA Grapalat" w:hAnsi="GHEA Grapalat" w:cs="Calibri"/>
                <w:color w:val="000000"/>
                <w:sz w:val="16"/>
                <w:szCs w:val="18"/>
                <w:lang w:val="ru-RU"/>
              </w:rPr>
              <w:t>պահանջի</w:t>
            </w:r>
            <w:proofErr w:type="spellEnd"/>
          </w:p>
        </w:tc>
        <w:tc>
          <w:tcPr>
            <w:tcW w:w="1334" w:type="dxa"/>
          </w:tcPr>
          <w:p w14:paraId="1A0FEB6B" w14:textId="247925EA" w:rsidR="00B74102" w:rsidRPr="00A71D81" w:rsidRDefault="00B74102" w:rsidP="00B74102">
            <w:pPr>
              <w:jc w:val="center"/>
              <w:rPr>
                <w:rFonts w:ascii="GHEA Grapalat" w:hAnsi="GHEA Grapalat"/>
                <w:sz w:val="20"/>
              </w:rPr>
            </w:pPr>
            <w:proofErr w:type="spellStart"/>
            <w:r>
              <w:rPr>
                <w:rFonts w:ascii="GHEA Grapalat" w:hAnsi="GHEA Grapalat"/>
                <w:i/>
                <w:iCs/>
                <w:sz w:val="16"/>
                <w:szCs w:val="18"/>
              </w:rPr>
              <w:t>Պայմանագիրը</w:t>
            </w:r>
            <w:proofErr w:type="spellEnd"/>
            <w:r>
              <w:rPr>
                <w:rFonts w:ascii="GHEA Grapalat" w:hAnsi="GHEA Grapalat"/>
                <w:i/>
                <w:iCs/>
                <w:sz w:val="16"/>
                <w:szCs w:val="18"/>
              </w:rPr>
              <w:t xml:space="preserve"> </w:t>
            </w:r>
            <w:proofErr w:type="spellStart"/>
            <w:r>
              <w:rPr>
                <w:rFonts w:ascii="GHEA Grapalat" w:hAnsi="GHEA Grapalat"/>
                <w:i/>
                <w:iCs/>
                <w:sz w:val="16"/>
                <w:szCs w:val="18"/>
              </w:rPr>
              <w:t>օրինական</w:t>
            </w:r>
            <w:proofErr w:type="spellEnd"/>
            <w:r>
              <w:rPr>
                <w:rFonts w:ascii="GHEA Grapalat" w:hAnsi="GHEA Grapalat"/>
                <w:i/>
                <w:iCs/>
                <w:sz w:val="16"/>
                <w:szCs w:val="18"/>
              </w:rPr>
              <w:t xml:space="preserve"> </w:t>
            </w:r>
            <w:proofErr w:type="spellStart"/>
            <w:r>
              <w:rPr>
                <w:rFonts w:ascii="GHEA Grapalat" w:hAnsi="GHEA Grapalat"/>
                <w:i/>
                <w:iCs/>
                <w:sz w:val="16"/>
                <w:szCs w:val="18"/>
              </w:rPr>
              <w:t>ուժի</w:t>
            </w:r>
            <w:proofErr w:type="spellEnd"/>
            <w:r>
              <w:rPr>
                <w:rFonts w:ascii="GHEA Grapalat" w:hAnsi="GHEA Grapalat"/>
                <w:i/>
                <w:iCs/>
                <w:sz w:val="16"/>
                <w:szCs w:val="18"/>
              </w:rPr>
              <w:t xml:space="preserve"> </w:t>
            </w:r>
            <w:proofErr w:type="spellStart"/>
            <w:r>
              <w:rPr>
                <w:rFonts w:ascii="GHEA Grapalat" w:hAnsi="GHEA Grapalat"/>
                <w:i/>
                <w:iCs/>
                <w:sz w:val="16"/>
                <w:szCs w:val="18"/>
              </w:rPr>
              <w:t>մեջ</w:t>
            </w:r>
            <w:proofErr w:type="spellEnd"/>
            <w:r>
              <w:rPr>
                <w:rFonts w:ascii="GHEA Grapalat" w:hAnsi="GHEA Grapalat"/>
                <w:i/>
                <w:iCs/>
                <w:sz w:val="16"/>
                <w:szCs w:val="18"/>
              </w:rPr>
              <w:t xml:space="preserve"> </w:t>
            </w:r>
            <w:proofErr w:type="spellStart"/>
            <w:r>
              <w:rPr>
                <w:rFonts w:ascii="GHEA Grapalat" w:hAnsi="GHEA Grapalat"/>
                <w:i/>
                <w:iCs/>
                <w:sz w:val="16"/>
                <w:szCs w:val="18"/>
              </w:rPr>
              <w:t>մտնելուց</w:t>
            </w:r>
            <w:proofErr w:type="spellEnd"/>
            <w:r>
              <w:rPr>
                <w:rFonts w:ascii="GHEA Grapalat" w:hAnsi="GHEA Grapalat"/>
                <w:i/>
                <w:iCs/>
                <w:sz w:val="16"/>
                <w:szCs w:val="18"/>
              </w:rPr>
              <w:t xml:space="preserve"> </w:t>
            </w:r>
            <w:proofErr w:type="spellStart"/>
            <w:r>
              <w:rPr>
                <w:rFonts w:ascii="GHEA Grapalat" w:hAnsi="GHEA Grapalat"/>
                <w:i/>
                <w:iCs/>
                <w:sz w:val="16"/>
                <w:szCs w:val="18"/>
              </w:rPr>
              <w:t>հետո</w:t>
            </w:r>
            <w:proofErr w:type="spellEnd"/>
            <w:r>
              <w:rPr>
                <w:rFonts w:ascii="GHEA Grapalat" w:hAnsi="GHEA Grapalat"/>
                <w:i/>
                <w:iCs/>
                <w:sz w:val="16"/>
                <w:szCs w:val="18"/>
              </w:rPr>
              <w:t xml:space="preserve"> </w:t>
            </w:r>
            <w:proofErr w:type="spellStart"/>
            <w:r>
              <w:rPr>
                <w:rFonts w:ascii="GHEA Grapalat" w:hAnsi="GHEA Grapalat"/>
                <w:i/>
                <w:iCs/>
                <w:sz w:val="16"/>
                <w:szCs w:val="18"/>
              </w:rPr>
              <w:t>մինչև</w:t>
            </w:r>
            <w:proofErr w:type="spellEnd"/>
            <w:r>
              <w:rPr>
                <w:rFonts w:ascii="GHEA Grapalat" w:hAnsi="GHEA Grapalat"/>
                <w:i/>
                <w:iCs/>
                <w:sz w:val="16"/>
                <w:szCs w:val="18"/>
              </w:rPr>
              <w:t xml:space="preserve"> 30.12.2022</w:t>
            </w:r>
          </w:p>
        </w:tc>
      </w:tr>
      <w:tr w:rsidR="00B74102" w:rsidRPr="00A71D81" w14:paraId="6FA6CFEA" w14:textId="77777777" w:rsidTr="00B74102">
        <w:trPr>
          <w:cantSplit/>
          <w:trHeight w:val="1134"/>
        </w:trPr>
        <w:tc>
          <w:tcPr>
            <w:tcW w:w="1177" w:type="dxa"/>
          </w:tcPr>
          <w:p w14:paraId="6753FCBE" w14:textId="78BF2F31" w:rsidR="00B74102" w:rsidRDefault="00B74102" w:rsidP="00B74102">
            <w:pPr>
              <w:jc w:val="center"/>
              <w:rPr>
                <w:rFonts w:ascii="GHEA Grapalat" w:hAnsi="GHEA Grapalat"/>
                <w:sz w:val="20"/>
                <w:lang w:val="ru-RU"/>
              </w:rPr>
            </w:pPr>
            <w:r>
              <w:rPr>
                <w:rFonts w:asciiTheme="minorHAnsi" w:hAnsiTheme="minorHAnsi"/>
                <w:sz w:val="18"/>
                <w:szCs w:val="18"/>
              </w:rPr>
              <w:lastRenderedPageBreak/>
              <w:t>4</w:t>
            </w:r>
          </w:p>
        </w:tc>
        <w:tc>
          <w:tcPr>
            <w:tcW w:w="1529" w:type="dxa"/>
          </w:tcPr>
          <w:p w14:paraId="1C13EE86" w14:textId="79EB6725" w:rsidR="00B74102" w:rsidRPr="00A71D81" w:rsidRDefault="00B74102" w:rsidP="00B74102">
            <w:pPr>
              <w:jc w:val="center"/>
              <w:rPr>
                <w:rFonts w:ascii="GHEA Grapalat" w:hAnsi="GHEA Grapalat"/>
                <w:sz w:val="20"/>
              </w:rPr>
            </w:pPr>
            <w:r w:rsidRPr="002407A0">
              <w:t>03222100</w:t>
            </w:r>
          </w:p>
        </w:tc>
        <w:tc>
          <w:tcPr>
            <w:tcW w:w="1826" w:type="dxa"/>
          </w:tcPr>
          <w:p w14:paraId="43B25AEE" w14:textId="0C74AB85" w:rsidR="00B74102" w:rsidRPr="00A71D81" w:rsidRDefault="00B74102" w:rsidP="00B74102">
            <w:pPr>
              <w:jc w:val="center"/>
              <w:rPr>
                <w:rFonts w:ascii="GHEA Grapalat" w:hAnsi="GHEA Grapalat"/>
                <w:sz w:val="20"/>
              </w:rPr>
            </w:pPr>
            <w:r w:rsidRPr="004F11D1">
              <w:rPr>
                <w:rFonts w:ascii="Sylfaen" w:hAnsi="Sylfaen" w:cs="Calibri"/>
                <w:color w:val="000000"/>
                <w:sz w:val="16"/>
                <w:szCs w:val="16"/>
                <w:lang w:val="hy-AM"/>
              </w:rPr>
              <w:t>Բանան</w:t>
            </w:r>
          </w:p>
        </w:tc>
        <w:tc>
          <w:tcPr>
            <w:tcW w:w="3105" w:type="dxa"/>
            <w:vAlign w:val="center"/>
          </w:tcPr>
          <w:p w14:paraId="2621B84C" w14:textId="22D1D791" w:rsidR="00B74102" w:rsidRPr="008B7445" w:rsidRDefault="00B74102" w:rsidP="00B74102">
            <w:pPr>
              <w:jc w:val="center"/>
              <w:rPr>
                <w:rFonts w:ascii="Sylfaen" w:hAnsi="Sylfaen" w:cs="Calibri"/>
                <w:color w:val="000000"/>
                <w:sz w:val="16"/>
                <w:szCs w:val="16"/>
                <w:lang w:val="hy-AM"/>
              </w:rPr>
            </w:pPr>
            <w:r w:rsidRPr="008B7445">
              <w:rPr>
                <w:rFonts w:ascii="Sylfaen" w:hAnsi="Sylfaen" w:cs="Calibri"/>
                <w:color w:val="000000"/>
                <w:sz w:val="16"/>
                <w:szCs w:val="16"/>
                <w:lang w:val="hy-AM"/>
              </w:rPr>
              <w:t>Բանան թարմ, պտղաբանական II խմբի,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66" w:type="dxa"/>
            <w:vAlign w:val="center"/>
          </w:tcPr>
          <w:p w14:paraId="76A8003E" w14:textId="30CBF642" w:rsidR="00B74102" w:rsidRPr="009B3118" w:rsidRDefault="00B74102" w:rsidP="00B74102">
            <w:pPr>
              <w:jc w:val="center"/>
              <w:rPr>
                <w:rFonts w:ascii="GHEA Grapalat" w:hAnsi="GHEA Grapalat"/>
                <w:sz w:val="20"/>
                <w:lang w:val="ru-RU"/>
              </w:rPr>
            </w:pPr>
            <w:proofErr w:type="spellStart"/>
            <w:r w:rsidRPr="00985CC2">
              <w:rPr>
                <w:rFonts w:ascii="Sylfaen" w:hAnsi="Sylfaen"/>
                <w:sz w:val="18"/>
                <w:szCs w:val="18"/>
              </w:rPr>
              <w:t>կգ</w:t>
            </w:r>
            <w:proofErr w:type="spellEnd"/>
          </w:p>
        </w:tc>
        <w:tc>
          <w:tcPr>
            <w:tcW w:w="924" w:type="dxa"/>
            <w:vAlign w:val="center"/>
          </w:tcPr>
          <w:p w14:paraId="261E330D" w14:textId="0A51EF3E" w:rsidR="00B74102" w:rsidRPr="00B74102" w:rsidRDefault="00B74102" w:rsidP="00B74102">
            <w:pPr>
              <w:jc w:val="center"/>
              <w:rPr>
                <w:rFonts w:ascii="GHEA Grapalat" w:hAnsi="GHEA Grapalat"/>
                <w:sz w:val="20"/>
              </w:rPr>
            </w:pPr>
            <w:r>
              <w:rPr>
                <w:rFonts w:ascii="GHEA Grapalat" w:hAnsi="GHEA Grapalat"/>
                <w:sz w:val="20"/>
              </w:rPr>
              <w:t>790</w:t>
            </w:r>
          </w:p>
        </w:tc>
        <w:tc>
          <w:tcPr>
            <w:tcW w:w="1127" w:type="dxa"/>
          </w:tcPr>
          <w:p w14:paraId="6F993C2E" w14:textId="77777777" w:rsidR="00B74102" w:rsidRPr="00A71D81" w:rsidRDefault="00B74102" w:rsidP="00B74102">
            <w:pPr>
              <w:jc w:val="center"/>
              <w:rPr>
                <w:rFonts w:ascii="GHEA Grapalat" w:hAnsi="GHEA Grapalat"/>
                <w:sz w:val="20"/>
              </w:rPr>
            </w:pPr>
          </w:p>
        </w:tc>
        <w:tc>
          <w:tcPr>
            <w:tcW w:w="1153" w:type="dxa"/>
            <w:vAlign w:val="center"/>
          </w:tcPr>
          <w:p w14:paraId="355DBC7B" w14:textId="5790BE5C" w:rsidR="00B74102" w:rsidRPr="00B74102" w:rsidRDefault="00B74102" w:rsidP="00B74102">
            <w:pPr>
              <w:jc w:val="center"/>
              <w:rPr>
                <w:rFonts w:ascii="Sylfaen" w:hAnsi="Sylfaen" w:cs="Arial"/>
                <w:color w:val="000000"/>
                <w:sz w:val="20"/>
                <w:szCs w:val="20"/>
                <w:lang w:val="hy-AM"/>
              </w:rPr>
            </w:pPr>
            <w:r w:rsidRPr="00B74102">
              <w:rPr>
                <w:rFonts w:ascii="Sylfaen" w:hAnsi="Sylfaen" w:cs="Arial"/>
                <w:color w:val="000000"/>
                <w:sz w:val="20"/>
                <w:szCs w:val="20"/>
                <w:lang w:val="hy-AM"/>
              </w:rPr>
              <w:t>463</w:t>
            </w:r>
          </w:p>
        </w:tc>
        <w:tc>
          <w:tcPr>
            <w:tcW w:w="1028" w:type="dxa"/>
            <w:textDirection w:val="btLr"/>
          </w:tcPr>
          <w:p w14:paraId="64A6B555" w14:textId="79DE94B0" w:rsidR="00B74102" w:rsidRPr="008B7445" w:rsidRDefault="00B74102" w:rsidP="00B74102">
            <w:pPr>
              <w:ind w:left="113" w:right="113"/>
              <w:jc w:val="center"/>
              <w:rPr>
                <w:rFonts w:ascii="GHEA Grapalat" w:hAnsi="GHEA Grapalat"/>
                <w:sz w:val="20"/>
                <w:lang w:val="ru-RU"/>
              </w:rPr>
            </w:pPr>
            <w:r w:rsidRPr="002F1E6A">
              <w:rPr>
                <w:rFonts w:ascii="Sylfaen" w:hAnsi="Sylfaen"/>
                <w:sz w:val="18"/>
                <w:szCs w:val="22"/>
                <w:lang w:val="ru-RU"/>
              </w:rPr>
              <w:t>ՀՀ</w:t>
            </w:r>
            <w:r w:rsidRPr="008B7445">
              <w:rPr>
                <w:rFonts w:ascii="Sylfaen" w:hAnsi="Sylfaen"/>
                <w:sz w:val="18"/>
                <w:szCs w:val="22"/>
                <w:lang w:val="ru-RU"/>
              </w:rPr>
              <w:t xml:space="preserve"> </w:t>
            </w:r>
            <w:proofErr w:type="spellStart"/>
            <w:r w:rsidRPr="002F1E6A">
              <w:rPr>
                <w:rFonts w:ascii="Sylfaen" w:hAnsi="Sylfaen"/>
                <w:sz w:val="18"/>
                <w:szCs w:val="22"/>
                <w:lang w:val="ru-RU"/>
              </w:rPr>
              <w:t>Արարատի</w:t>
            </w:r>
            <w:proofErr w:type="spellEnd"/>
            <w:r w:rsidRPr="008B7445">
              <w:rPr>
                <w:rFonts w:ascii="Sylfaen" w:hAnsi="Sylfaen"/>
                <w:sz w:val="18"/>
                <w:szCs w:val="22"/>
                <w:lang w:val="ru-RU"/>
              </w:rPr>
              <w:t xml:space="preserve"> </w:t>
            </w:r>
            <w:proofErr w:type="spellStart"/>
            <w:r w:rsidRPr="002F1E6A">
              <w:rPr>
                <w:rFonts w:ascii="Sylfaen" w:hAnsi="Sylfaen"/>
                <w:sz w:val="18"/>
                <w:szCs w:val="22"/>
                <w:lang w:val="ru-RU"/>
              </w:rPr>
              <w:t>մարզ</w:t>
            </w:r>
            <w:proofErr w:type="spellEnd"/>
            <w:r w:rsidRPr="008B7445">
              <w:rPr>
                <w:rFonts w:ascii="Sylfaen" w:hAnsi="Sylfaen"/>
                <w:sz w:val="18"/>
                <w:szCs w:val="22"/>
                <w:lang w:val="ru-RU"/>
              </w:rPr>
              <w:t xml:space="preserve">, </w:t>
            </w:r>
            <w:r w:rsidRPr="002F1E6A">
              <w:rPr>
                <w:rFonts w:ascii="Sylfaen" w:hAnsi="Sylfaen"/>
                <w:sz w:val="18"/>
                <w:szCs w:val="22"/>
                <w:lang w:val="ru-RU"/>
              </w:rPr>
              <w:t>գ</w:t>
            </w:r>
            <w:r w:rsidRPr="008B7445">
              <w:rPr>
                <w:rFonts w:ascii="Sylfaen" w:hAnsi="Sylfaen"/>
                <w:sz w:val="18"/>
                <w:szCs w:val="22"/>
                <w:lang w:val="ru-RU"/>
              </w:rPr>
              <w:t xml:space="preserve">. </w:t>
            </w:r>
            <w:proofErr w:type="spellStart"/>
            <w:r w:rsidRPr="002F1E6A">
              <w:rPr>
                <w:rFonts w:ascii="Sylfaen" w:hAnsi="Sylfaen"/>
                <w:sz w:val="18"/>
                <w:szCs w:val="22"/>
                <w:lang w:val="ru-RU"/>
              </w:rPr>
              <w:t>Սիփանիկ</w:t>
            </w:r>
            <w:proofErr w:type="spellEnd"/>
            <w:r w:rsidRPr="008B7445">
              <w:rPr>
                <w:rFonts w:ascii="Sylfaen" w:hAnsi="Sylfaen"/>
                <w:sz w:val="18"/>
                <w:szCs w:val="22"/>
                <w:lang w:val="ru-RU"/>
              </w:rPr>
              <w:t xml:space="preserve">, </w:t>
            </w:r>
            <w:proofErr w:type="spellStart"/>
            <w:r w:rsidRPr="002F1E6A">
              <w:rPr>
                <w:rFonts w:ascii="Sylfaen" w:hAnsi="Sylfaen"/>
                <w:sz w:val="18"/>
                <w:szCs w:val="22"/>
                <w:lang w:val="ru-RU"/>
              </w:rPr>
              <w:t>Գյումրու</w:t>
            </w:r>
            <w:proofErr w:type="spellEnd"/>
            <w:r w:rsidRPr="008B7445">
              <w:rPr>
                <w:rFonts w:ascii="Sylfaen" w:hAnsi="Sylfaen"/>
                <w:sz w:val="18"/>
                <w:szCs w:val="22"/>
                <w:lang w:val="ru-RU"/>
              </w:rPr>
              <w:t xml:space="preserve"> </w:t>
            </w:r>
            <w:r w:rsidRPr="002F1E6A">
              <w:rPr>
                <w:rFonts w:ascii="Sylfaen" w:hAnsi="Sylfaen"/>
                <w:sz w:val="18"/>
                <w:szCs w:val="22"/>
                <w:lang w:val="ru-RU"/>
              </w:rPr>
              <w:t>փ</w:t>
            </w:r>
            <w:r w:rsidRPr="008B7445">
              <w:rPr>
                <w:rFonts w:ascii="Sylfaen" w:hAnsi="Sylfaen"/>
                <w:sz w:val="18"/>
                <w:szCs w:val="22"/>
                <w:lang w:val="ru-RU"/>
              </w:rPr>
              <w:t>. 1</w:t>
            </w:r>
          </w:p>
        </w:tc>
        <w:tc>
          <w:tcPr>
            <w:tcW w:w="1411" w:type="dxa"/>
          </w:tcPr>
          <w:p w14:paraId="6A876B32" w14:textId="75769B7D" w:rsidR="00B74102" w:rsidRPr="00A71D81" w:rsidRDefault="00B74102" w:rsidP="00B74102">
            <w:pPr>
              <w:jc w:val="center"/>
              <w:rPr>
                <w:rFonts w:ascii="GHEA Grapalat" w:hAnsi="GHEA Grapalat"/>
                <w:sz w:val="20"/>
              </w:rPr>
            </w:pPr>
            <w:proofErr w:type="spellStart"/>
            <w:r>
              <w:rPr>
                <w:rFonts w:ascii="GHEA Grapalat" w:hAnsi="GHEA Grapalat" w:cs="Calibri"/>
                <w:color w:val="000000"/>
                <w:sz w:val="16"/>
                <w:szCs w:val="18"/>
                <w:lang w:val="ru-RU"/>
              </w:rPr>
              <w:t>Ըստ</w:t>
            </w:r>
            <w:proofErr w:type="spellEnd"/>
            <w:r>
              <w:rPr>
                <w:rFonts w:ascii="GHEA Grapalat" w:hAnsi="GHEA Grapalat" w:cs="Calibri"/>
                <w:color w:val="000000"/>
                <w:sz w:val="16"/>
                <w:szCs w:val="18"/>
              </w:rPr>
              <w:t xml:space="preserve"> </w:t>
            </w:r>
            <w:proofErr w:type="spellStart"/>
            <w:r>
              <w:rPr>
                <w:rFonts w:ascii="GHEA Grapalat" w:hAnsi="GHEA Grapalat" w:cs="Calibri"/>
                <w:color w:val="000000"/>
                <w:sz w:val="16"/>
                <w:szCs w:val="18"/>
              </w:rPr>
              <w:t>պատվիրատոհի</w:t>
            </w:r>
            <w:proofErr w:type="spellEnd"/>
            <w:r>
              <w:rPr>
                <w:rFonts w:ascii="GHEA Grapalat" w:hAnsi="GHEA Grapalat" w:cs="Calibri"/>
                <w:color w:val="000000"/>
                <w:sz w:val="16"/>
                <w:szCs w:val="18"/>
              </w:rPr>
              <w:t xml:space="preserve"> </w:t>
            </w:r>
            <w:proofErr w:type="spellStart"/>
            <w:r>
              <w:rPr>
                <w:rFonts w:ascii="GHEA Grapalat" w:hAnsi="GHEA Grapalat" w:cs="Calibri"/>
                <w:color w:val="000000"/>
                <w:sz w:val="16"/>
                <w:szCs w:val="18"/>
                <w:lang w:val="ru-RU"/>
              </w:rPr>
              <w:t>պահանջի</w:t>
            </w:r>
            <w:proofErr w:type="spellEnd"/>
          </w:p>
        </w:tc>
        <w:tc>
          <w:tcPr>
            <w:tcW w:w="1334" w:type="dxa"/>
          </w:tcPr>
          <w:p w14:paraId="68285DE4" w14:textId="73D65183" w:rsidR="00B74102" w:rsidRPr="00A71D81" w:rsidRDefault="00B74102" w:rsidP="00B74102">
            <w:pPr>
              <w:jc w:val="center"/>
              <w:rPr>
                <w:rFonts w:ascii="GHEA Grapalat" w:hAnsi="GHEA Grapalat"/>
                <w:sz w:val="20"/>
              </w:rPr>
            </w:pPr>
            <w:proofErr w:type="spellStart"/>
            <w:r>
              <w:rPr>
                <w:rFonts w:ascii="GHEA Grapalat" w:hAnsi="GHEA Grapalat"/>
                <w:i/>
                <w:iCs/>
                <w:sz w:val="16"/>
                <w:szCs w:val="18"/>
              </w:rPr>
              <w:t>Պայմանագիրը</w:t>
            </w:r>
            <w:proofErr w:type="spellEnd"/>
            <w:r>
              <w:rPr>
                <w:rFonts w:ascii="GHEA Grapalat" w:hAnsi="GHEA Grapalat"/>
                <w:i/>
                <w:iCs/>
                <w:sz w:val="16"/>
                <w:szCs w:val="18"/>
              </w:rPr>
              <w:t xml:space="preserve"> </w:t>
            </w:r>
            <w:proofErr w:type="spellStart"/>
            <w:r>
              <w:rPr>
                <w:rFonts w:ascii="GHEA Grapalat" w:hAnsi="GHEA Grapalat"/>
                <w:i/>
                <w:iCs/>
                <w:sz w:val="16"/>
                <w:szCs w:val="18"/>
              </w:rPr>
              <w:t>օրինական</w:t>
            </w:r>
            <w:proofErr w:type="spellEnd"/>
            <w:r>
              <w:rPr>
                <w:rFonts w:ascii="GHEA Grapalat" w:hAnsi="GHEA Grapalat"/>
                <w:i/>
                <w:iCs/>
                <w:sz w:val="16"/>
                <w:szCs w:val="18"/>
              </w:rPr>
              <w:t xml:space="preserve"> </w:t>
            </w:r>
            <w:proofErr w:type="spellStart"/>
            <w:r>
              <w:rPr>
                <w:rFonts w:ascii="GHEA Grapalat" w:hAnsi="GHEA Grapalat"/>
                <w:i/>
                <w:iCs/>
                <w:sz w:val="16"/>
                <w:szCs w:val="18"/>
              </w:rPr>
              <w:t>ուժի</w:t>
            </w:r>
            <w:proofErr w:type="spellEnd"/>
            <w:r>
              <w:rPr>
                <w:rFonts w:ascii="GHEA Grapalat" w:hAnsi="GHEA Grapalat"/>
                <w:i/>
                <w:iCs/>
                <w:sz w:val="16"/>
                <w:szCs w:val="18"/>
              </w:rPr>
              <w:t xml:space="preserve"> </w:t>
            </w:r>
            <w:proofErr w:type="spellStart"/>
            <w:r>
              <w:rPr>
                <w:rFonts w:ascii="GHEA Grapalat" w:hAnsi="GHEA Grapalat"/>
                <w:i/>
                <w:iCs/>
                <w:sz w:val="16"/>
                <w:szCs w:val="18"/>
              </w:rPr>
              <w:t>մեջ</w:t>
            </w:r>
            <w:proofErr w:type="spellEnd"/>
            <w:r>
              <w:rPr>
                <w:rFonts w:ascii="GHEA Grapalat" w:hAnsi="GHEA Grapalat"/>
                <w:i/>
                <w:iCs/>
                <w:sz w:val="16"/>
                <w:szCs w:val="18"/>
              </w:rPr>
              <w:t xml:space="preserve"> </w:t>
            </w:r>
            <w:proofErr w:type="spellStart"/>
            <w:r>
              <w:rPr>
                <w:rFonts w:ascii="GHEA Grapalat" w:hAnsi="GHEA Grapalat"/>
                <w:i/>
                <w:iCs/>
                <w:sz w:val="16"/>
                <w:szCs w:val="18"/>
              </w:rPr>
              <w:t>մտնելուց</w:t>
            </w:r>
            <w:proofErr w:type="spellEnd"/>
            <w:r>
              <w:rPr>
                <w:rFonts w:ascii="GHEA Grapalat" w:hAnsi="GHEA Grapalat"/>
                <w:i/>
                <w:iCs/>
                <w:sz w:val="16"/>
                <w:szCs w:val="18"/>
              </w:rPr>
              <w:t xml:space="preserve"> </w:t>
            </w:r>
            <w:proofErr w:type="spellStart"/>
            <w:r>
              <w:rPr>
                <w:rFonts w:ascii="GHEA Grapalat" w:hAnsi="GHEA Grapalat"/>
                <w:i/>
                <w:iCs/>
                <w:sz w:val="16"/>
                <w:szCs w:val="18"/>
              </w:rPr>
              <w:t>հետո</w:t>
            </w:r>
            <w:proofErr w:type="spellEnd"/>
            <w:r>
              <w:rPr>
                <w:rFonts w:ascii="GHEA Grapalat" w:hAnsi="GHEA Grapalat"/>
                <w:i/>
                <w:iCs/>
                <w:sz w:val="16"/>
                <w:szCs w:val="18"/>
              </w:rPr>
              <w:t xml:space="preserve"> </w:t>
            </w:r>
            <w:proofErr w:type="spellStart"/>
            <w:r>
              <w:rPr>
                <w:rFonts w:ascii="GHEA Grapalat" w:hAnsi="GHEA Grapalat"/>
                <w:i/>
                <w:iCs/>
                <w:sz w:val="16"/>
                <w:szCs w:val="18"/>
              </w:rPr>
              <w:t>մինչև</w:t>
            </w:r>
            <w:proofErr w:type="spellEnd"/>
            <w:r>
              <w:rPr>
                <w:rFonts w:ascii="GHEA Grapalat" w:hAnsi="GHEA Grapalat"/>
                <w:i/>
                <w:iCs/>
                <w:sz w:val="16"/>
                <w:szCs w:val="18"/>
              </w:rPr>
              <w:t xml:space="preserve"> 30.12.2022</w:t>
            </w:r>
          </w:p>
        </w:tc>
      </w:tr>
      <w:tr w:rsidR="00B74102" w:rsidRPr="000058D3" w14:paraId="7ABB4AFD" w14:textId="77777777" w:rsidTr="00B74102">
        <w:trPr>
          <w:cantSplit/>
          <w:trHeight w:val="1134"/>
        </w:trPr>
        <w:tc>
          <w:tcPr>
            <w:tcW w:w="1177" w:type="dxa"/>
          </w:tcPr>
          <w:p w14:paraId="1C3F2A95" w14:textId="58578EFE" w:rsidR="00B74102" w:rsidRPr="003A58C6" w:rsidRDefault="00B74102" w:rsidP="00B74102">
            <w:pPr>
              <w:jc w:val="center"/>
              <w:rPr>
                <w:rFonts w:ascii="GHEA Grapalat" w:hAnsi="GHEA Grapalat"/>
                <w:sz w:val="20"/>
              </w:rPr>
            </w:pPr>
            <w:r>
              <w:rPr>
                <w:rFonts w:ascii="GHEA Grapalat" w:hAnsi="GHEA Grapalat"/>
                <w:sz w:val="20"/>
              </w:rPr>
              <w:t>5</w:t>
            </w:r>
          </w:p>
        </w:tc>
        <w:tc>
          <w:tcPr>
            <w:tcW w:w="1529" w:type="dxa"/>
          </w:tcPr>
          <w:p w14:paraId="3E5150A6" w14:textId="4104AC07" w:rsidR="00B74102" w:rsidRPr="00A71D81" w:rsidRDefault="00B74102" w:rsidP="00B74102">
            <w:pPr>
              <w:jc w:val="center"/>
              <w:rPr>
                <w:rFonts w:ascii="GHEA Grapalat" w:hAnsi="GHEA Grapalat"/>
                <w:sz w:val="20"/>
              </w:rPr>
            </w:pPr>
            <w:r w:rsidRPr="00D3243E">
              <w:t>15821500</w:t>
            </w:r>
          </w:p>
        </w:tc>
        <w:tc>
          <w:tcPr>
            <w:tcW w:w="1826" w:type="dxa"/>
          </w:tcPr>
          <w:p w14:paraId="508FC4D3" w14:textId="5269217B" w:rsidR="00B74102" w:rsidRPr="00A71D81" w:rsidRDefault="00B74102" w:rsidP="00B74102">
            <w:pPr>
              <w:jc w:val="center"/>
              <w:rPr>
                <w:rFonts w:ascii="GHEA Grapalat" w:hAnsi="GHEA Grapalat"/>
                <w:sz w:val="20"/>
              </w:rPr>
            </w:pPr>
            <w:r w:rsidRPr="00D3243E">
              <w:rPr>
                <w:rFonts w:ascii="Sylfaen" w:hAnsi="Sylfaen" w:cs="Calibri"/>
                <w:color w:val="000000"/>
                <w:sz w:val="16"/>
                <w:szCs w:val="16"/>
                <w:lang w:val="hy-AM"/>
              </w:rPr>
              <w:t>թխվածքաբլիթներ</w:t>
            </w:r>
          </w:p>
        </w:tc>
        <w:tc>
          <w:tcPr>
            <w:tcW w:w="3105" w:type="dxa"/>
            <w:vAlign w:val="center"/>
          </w:tcPr>
          <w:p w14:paraId="13F7DA1F" w14:textId="77777777" w:rsidR="00B74102" w:rsidRPr="008B7445" w:rsidRDefault="00B74102" w:rsidP="00B74102">
            <w:pPr>
              <w:jc w:val="center"/>
              <w:rPr>
                <w:rFonts w:ascii="Sylfaen" w:hAnsi="Sylfaen" w:cs="Calibri"/>
                <w:color w:val="000000"/>
                <w:sz w:val="16"/>
                <w:szCs w:val="16"/>
                <w:lang w:val="hy-AM"/>
              </w:rPr>
            </w:pPr>
            <w:r w:rsidRPr="008B7445">
              <w:rPr>
                <w:rFonts w:ascii="Sylfaen" w:hAnsi="Sylfaen" w:cs="Calibri"/>
                <w:color w:val="000000"/>
                <w:sz w:val="16"/>
                <w:szCs w:val="16"/>
                <w:lang w:val="hy-AM"/>
              </w:rPr>
              <w:t>Գաթա, թարմ, պատրաստված ցորենի ալյուրով, շաքարով, մածունով, կարագով՝ լցոնված կարագով պատրաստված միջուկով, փաթեթավորված պոլիէթիլենային թաղանթներով։ Անվտանգությունը` ըստ N 2-III-4.9-01-2010 հիգիենիկ նորմատիվների և մակնշումը ըստ “Սննդամթերքի անվտանգության մասին” ՀՀ օրենքի 9-րդ հոդվածի։ Պիտանելիության մնացորդային ժամկետը ոչ պակաս քան 90 %։</w:t>
            </w:r>
          </w:p>
          <w:p w14:paraId="340B36B0" w14:textId="43399AE3" w:rsidR="00B74102" w:rsidRPr="008B7445" w:rsidRDefault="00B74102" w:rsidP="00B74102">
            <w:pPr>
              <w:jc w:val="center"/>
              <w:rPr>
                <w:rFonts w:ascii="Sylfaen" w:hAnsi="Sylfaen" w:cs="Calibri"/>
                <w:color w:val="000000"/>
                <w:sz w:val="16"/>
                <w:szCs w:val="16"/>
                <w:lang w:val="hy-AM"/>
              </w:rPr>
            </w:pPr>
          </w:p>
        </w:tc>
        <w:tc>
          <w:tcPr>
            <w:tcW w:w="966" w:type="dxa"/>
            <w:vAlign w:val="center"/>
          </w:tcPr>
          <w:p w14:paraId="2D3DD7EE" w14:textId="2D75ECAC" w:rsidR="00B74102" w:rsidRPr="009B3118" w:rsidRDefault="00B74102" w:rsidP="00B74102">
            <w:pPr>
              <w:jc w:val="center"/>
              <w:rPr>
                <w:rFonts w:ascii="GHEA Grapalat" w:hAnsi="GHEA Grapalat"/>
                <w:sz w:val="20"/>
                <w:lang w:val="ru-RU"/>
              </w:rPr>
            </w:pPr>
            <w:proofErr w:type="spellStart"/>
            <w:r w:rsidRPr="00985CC2">
              <w:rPr>
                <w:rFonts w:ascii="Sylfaen" w:hAnsi="Sylfaen"/>
                <w:sz w:val="18"/>
                <w:szCs w:val="18"/>
              </w:rPr>
              <w:t>կգ</w:t>
            </w:r>
            <w:proofErr w:type="spellEnd"/>
          </w:p>
        </w:tc>
        <w:tc>
          <w:tcPr>
            <w:tcW w:w="924" w:type="dxa"/>
            <w:vAlign w:val="center"/>
          </w:tcPr>
          <w:p w14:paraId="38917EB5" w14:textId="7BC0B518" w:rsidR="00B74102" w:rsidRPr="00B74102" w:rsidRDefault="00B74102" w:rsidP="00B74102">
            <w:pPr>
              <w:jc w:val="center"/>
              <w:rPr>
                <w:rFonts w:ascii="GHEA Grapalat" w:hAnsi="GHEA Grapalat"/>
                <w:sz w:val="20"/>
              </w:rPr>
            </w:pPr>
            <w:r>
              <w:rPr>
                <w:rFonts w:ascii="Sylfaen" w:hAnsi="Sylfaen" w:cs="Arial"/>
                <w:color w:val="000000"/>
                <w:sz w:val="20"/>
                <w:szCs w:val="20"/>
                <w:lang w:val="hy-AM"/>
              </w:rPr>
              <w:t>16</w:t>
            </w:r>
            <w:r>
              <w:rPr>
                <w:rFonts w:ascii="Sylfaen" w:hAnsi="Sylfaen" w:cs="Arial"/>
                <w:color w:val="000000"/>
                <w:sz w:val="20"/>
                <w:szCs w:val="20"/>
              </w:rPr>
              <w:t>50</w:t>
            </w:r>
          </w:p>
        </w:tc>
        <w:tc>
          <w:tcPr>
            <w:tcW w:w="1127" w:type="dxa"/>
          </w:tcPr>
          <w:p w14:paraId="40B6B6E7" w14:textId="77777777" w:rsidR="00B74102" w:rsidRPr="009B3118" w:rsidRDefault="00B74102" w:rsidP="00B74102">
            <w:pPr>
              <w:jc w:val="center"/>
              <w:rPr>
                <w:rFonts w:ascii="GHEA Grapalat" w:hAnsi="GHEA Grapalat"/>
                <w:sz w:val="20"/>
                <w:lang w:val="hy-AM"/>
              </w:rPr>
            </w:pPr>
          </w:p>
        </w:tc>
        <w:tc>
          <w:tcPr>
            <w:tcW w:w="1153" w:type="dxa"/>
            <w:vAlign w:val="center"/>
          </w:tcPr>
          <w:p w14:paraId="596E8A82" w14:textId="461AE9EF" w:rsidR="00B74102" w:rsidRPr="00B74102" w:rsidRDefault="00B74102" w:rsidP="00B74102">
            <w:pPr>
              <w:jc w:val="center"/>
              <w:rPr>
                <w:rFonts w:ascii="Sylfaen" w:hAnsi="Sylfaen" w:cs="Arial"/>
                <w:color w:val="000000"/>
                <w:sz w:val="20"/>
                <w:szCs w:val="20"/>
                <w:lang w:val="hy-AM"/>
              </w:rPr>
            </w:pPr>
            <w:r w:rsidRPr="00B74102">
              <w:rPr>
                <w:rFonts w:ascii="Sylfaen" w:hAnsi="Sylfaen" w:cs="Arial"/>
                <w:color w:val="000000"/>
                <w:sz w:val="20"/>
                <w:szCs w:val="20"/>
                <w:lang w:val="hy-AM"/>
              </w:rPr>
              <w:t>115</w:t>
            </w:r>
          </w:p>
        </w:tc>
        <w:tc>
          <w:tcPr>
            <w:tcW w:w="1028" w:type="dxa"/>
            <w:textDirection w:val="btLr"/>
          </w:tcPr>
          <w:p w14:paraId="3C938AE5" w14:textId="211B8A5C" w:rsidR="00B74102" w:rsidRPr="009B3118" w:rsidRDefault="00B74102" w:rsidP="00B74102">
            <w:pPr>
              <w:ind w:left="113" w:right="113"/>
              <w:jc w:val="center"/>
              <w:rPr>
                <w:rFonts w:ascii="GHEA Grapalat" w:hAnsi="GHEA Grapalat"/>
                <w:sz w:val="20"/>
                <w:lang w:val="hy-AM"/>
              </w:rPr>
            </w:pPr>
            <w:r w:rsidRPr="00676695">
              <w:rPr>
                <w:rFonts w:ascii="Sylfaen" w:hAnsi="Sylfaen"/>
                <w:sz w:val="18"/>
                <w:szCs w:val="22"/>
                <w:lang w:val="hy-AM"/>
              </w:rPr>
              <w:t>ՀՀ Արարատի մարզ, գ. Սիփանիկ, Գյումրու փ. 1</w:t>
            </w:r>
          </w:p>
        </w:tc>
        <w:tc>
          <w:tcPr>
            <w:tcW w:w="1411" w:type="dxa"/>
          </w:tcPr>
          <w:p w14:paraId="034437E8" w14:textId="6F81F889" w:rsidR="00B74102" w:rsidRPr="009B3118" w:rsidRDefault="00B74102" w:rsidP="00B74102">
            <w:pPr>
              <w:jc w:val="center"/>
              <w:rPr>
                <w:rFonts w:ascii="GHEA Grapalat" w:hAnsi="GHEA Grapalat"/>
                <w:sz w:val="20"/>
                <w:lang w:val="hy-AM"/>
              </w:rPr>
            </w:pPr>
            <w:proofErr w:type="spellStart"/>
            <w:r>
              <w:rPr>
                <w:rFonts w:ascii="GHEA Grapalat" w:hAnsi="GHEA Grapalat" w:cs="Calibri"/>
                <w:color w:val="000000"/>
                <w:sz w:val="16"/>
                <w:szCs w:val="18"/>
                <w:lang w:val="ru-RU"/>
              </w:rPr>
              <w:t>Ըստ</w:t>
            </w:r>
            <w:proofErr w:type="spellEnd"/>
            <w:r>
              <w:rPr>
                <w:rFonts w:ascii="GHEA Grapalat" w:hAnsi="GHEA Grapalat" w:cs="Calibri"/>
                <w:color w:val="000000"/>
                <w:sz w:val="16"/>
                <w:szCs w:val="18"/>
              </w:rPr>
              <w:t xml:space="preserve"> </w:t>
            </w:r>
            <w:proofErr w:type="spellStart"/>
            <w:r>
              <w:rPr>
                <w:rFonts w:ascii="GHEA Grapalat" w:hAnsi="GHEA Grapalat" w:cs="Calibri"/>
                <w:color w:val="000000"/>
                <w:sz w:val="16"/>
                <w:szCs w:val="18"/>
              </w:rPr>
              <w:t>պատվիրատոհի</w:t>
            </w:r>
            <w:proofErr w:type="spellEnd"/>
            <w:r>
              <w:rPr>
                <w:rFonts w:ascii="GHEA Grapalat" w:hAnsi="GHEA Grapalat" w:cs="Calibri"/>
                <w:color w:val="000000"/>
                <w:sz w:val="16"/>
                <w:szCs w:val="18"/>
              </w:rPr>
              <w:t xml:space="preserve"> </w:t>
            </w:r>
            <w:proofErr w:type="spellStart"/>
            <w:r>
              <w:rPr>
                <w:rFonts w:ascii="GHEA Grapalat" w:hAnsi="GHEA Grapalat" w:cs="Calibri"/>
                <w:color w:val="000000"/>
                <w:sz w:val="16"/>
                <w:szCs w:val="18"/>
                <w:lang w:val="ru-RU"/>
              </w:rPr>
              <w:t>պահանջի</w:t>
            </w:r>
            <w:proofErr w:type="spellEnd"/>
          </w:p>
        </w:tc>
        <w:tc>
          <w:tcPr>
            <w:tcW w:w="1334" w:type="dxa"/>
          </w:tcPr>
          <w:p w14:paraId="6B21620C" w14:textId="7C294460" w:rsidR="00B74102" w:rsidRPr="003E5F5B" w:rsidRDefault="00B74102" w:rsidP="00B74102">
            <w:pPr>
              <w:jc w:val="center"/>
              <w:rPr>
                <w:rFonts w:ascii="GHEA Grapalat" w:hAnsi="GHEA Grapalat"/>
                <w:sz w:val="20"/>
                <w:lang w:val="hy-AM"/>
              </w:rPr>
            </w:pPr>
            <w:r w:rsidRPr="003E5F5B">
              <w:rPr>
                <w:rFonts w:ascii="GHEA Grapalat" w:hAnsi="GHEA Grapalat"/>
                <w:i/>
                <w:iCs/>
                <w:sz w:val="16"/>
                <w:szCs w:val="18"/>
                <w:lang w:val="hy-AM"/>
              </w:rPr>
              <w:t>Պայմանագիրը օրինական ուժի մեջ մտնելուց հետո մինչև 30.12.2022</w:t>
            </w:r>
          </w:p>
        </w:tc>
      </w:tr>
      <w:tr w:rsidR="00B74102" w:rsidRPr="006447E3" w14:paraId="6D42DFFB" w14:textId="77777777" w:rsidTr="00B74102">
        <w:trPr>
          <w:cantSplit/>
          <w:trHeight w:val="1134"/>
        </w:trPr>
        <w:tc>
          <w:tcPr>
            <w:tcW w:w="1177" w:type="dxa"/>
          </w:tcPr>
          <w:p w14:paraId="3F9B47C5" w14:textId="0119A518" w:rsidR="00B74102" w:rsidRPr="003A58C6" w:rsidRDefault="00B74102" w:rsidP="00B74102">
            <w:pPr>
              <w:jc w:val="center"/>
              <w:rPr>
                <w:rFonts w:ascii="GHEA Grapalat" w:hAnsi="GHEA Grapalat"/>
                <w:sz w:val="20"/>
              </w:rPr>
            </w:pPr>
            <w:r>
              <w:rPr>
                <w:rFonts w:ascii="GHEA Grapalat" w:hAnsi="GHEA Grapalat"/>
                <w:sz w:val="20"/>
              </w:rPr>
              <w:t>6</w:t>
            </w:r>
          </w:p>
        </w:tc>
        <w:tc>
          <w:tcPr>
            <w:tcW w:w="1529" w:type="dxa"/>
          </w:tcPr>
          <w:p w14:paraId="431D17F9" w14:textId="0BF06D87" w:rsidR="00B74102" w:rsidRPr="002407A0" w:rsidRDefault="00B74102" w:rsidP="00B74102">
            <w:pPr>
              <w:jc w:val="center"/>
            </w:pPr>
            <w:r w:rsidRPr="00D3243E">
              <w:t>15551600</w:t>
            </w:r>
          </w:p>
        </w:tc>
        <w:tc>
          <w:tcPr>
            <w:tcW w:w="1826" w:type="dxa"/>
          </w:tcPr>
          <w:p w14:paraId="4E2D8944" w14:textId="21A680C7" w:rsidR="00B74102" w:rsidRPr="004F11D1" w:rsidRDefault="00B74102" w:rsidP="00B74102">
            <w:pPr>
              <w:jc w:val="center"/>
              <w:rPr>
                <w:rFonts w:ascii="Sylfaen" w:hAnsi="Sylfaen" w:cs="Calibri"/>
                <w:color w:val="000000"/>
                <w:sz w:val="16"/>
                <w:szCs w:val="16"/>
                <w:lang w:val="hy-AM"/>
              </w:rPr>
            </w:pPr>
            <w:r w:rsidRPr="00D3243E">
              <w:rPr>
                <w:rFonts w:ascii="Sylfaen" w:hAnsi="Sylfaen" w:cs="Calibri"/>
                <w:color w:val="000000"/>
                <w:sz w:val="16"/>
                <w:szCs w:val="16"/>
                <w:lang w:val="hy-AM"/>
              </w:rPr>
              <w:t>մածուն</w:t>
            </w:r>
          </w:p>
        </w:tc>
        <w:tc>
          <w:tcPr>
            <w:tcW w:w="3105" w:type="dxa"/>
            <w:vAlign w:val="center"/>
          </w:tcPr>
          <w:p w14:paraId="43F7DF6D" w14:textId="2677A111" w:rsidR="00B74102" w:rsidRPr="008B7445" w:rsidRDefault="00B74102" w:rsidP="00B74102">
            <w:pPr>
              <w:jc w:val="center"/>
              <w:rPr>
                <w:rFonts w:ascii="Sylfaen" w:hAnsi="Sylfaen" w:cs="Calibri"/>
                <w:color w:val="000000"/>
                <w:sz w:val="16"/>
                <w:szCs w:val="16"/>
                <w:lang w:val="hy-AM"/>
              </w:rPr>
            </w:pPr>
            <w:r w:rsidRPr="008B7445">
              <w:rPr>
                <w:rFonts w:ascii="Sylfaen" w:hAnsi="Sylfaen" w:cs="Calibri"/>
                <w:color w:val="000000"/>
                <w:sz w:val="16"/>
                <w:szCs w:val="16"/>
                <w:lang w:val="hy-AM"/>
              </w:rPr>
              <w:t>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966" w:type="dxa"/>
            <w:vAlign w:val="center"/>
          </w:tcPr>
          <w:p w14:paraId="17433DC1" w14:textId="20055595" w:rsidR="00B74102" w:rsidRPr="003E5F5B" w:rsidRDefault="00B74102" w:rsidP="00B74102">
            <w:pPr>
              <w:jc w:val="center"/>
              <w:rPr>
                <w:rFonts w:ascii="GHEA Grapalat" w:hAnsi="GHEA Grapalat"/>
                <w:sz w:val="20"/>
                <w:lang w:val="hy-AM"/>
              </w:rPr>
            </w:pPr>
            <w:proofErr w:type="spellStart"/>
            <w:r w:rsidRPr="00985CC2">
              <w:rPr>
                <w:rFonts w:ascii="Sylfaen" w:hAnsi="Sylfaen"/>
                <w:sz w:val="18"/>
                <w:szCs w:val="18"/>
              </w:rPr>
              <w:t>կգ</w:t>
            </w:r>
            <w:proofErr w:type="spellEnd"/>
          </w:p>
        </w:tc>
        <w:tc>
          <w:tcPr>
            <w:tcW w:w="924" w:type="dxa"/>
            <w:vAlign w:val="center"/>
          </w:tcPr>
          <w:p w14:paraId="09A4D0D6" w14:textId="074FFE9F" w:rsidR="00B74102" w:rsidRPr="00B74102" w:rsidRDefault="00B74102" w:rsidP="00B74102">
            <w:pPr>
              <w:jc w:val="center"/>
            </w:pPr>
            <w:r>
              <w:t>600</w:t>
            </w:r>
          </w:p>
        </w:tc>
        <w:tc>
          <w:tcPr>
            <w:tcW w:w="1127" w:type="dxa"/>
          </w:tcPr>
          <w:p w14:paraId="12EC4C4E" w14:textId="77777777" w:rsidR="00B74102" w:rsidRPr="009B3118" w:rsidRDefault="00B74102" w:rsidP="00B74102">
            <w:pPr>
              <w:jc w:val="center"/>
              <w:rPr>
                <w:rFonts w:ascii="GHEA Grapalat" w:hAnsi="GHEA Grapalat"/>
                <w:sz w:val="20"/>
                <w:lang w:val="hy-AM"/>
              </w:rPr>
            </w:pPr>
          </w:p>
        </w:tc>
        <w:tc>
          <w:tcPr>
            <w:tcW w:w="1153" w:type="dxa"/>
            <w:vAlign w:val="center"/>
          </w:tcPr>
          <w:p w14:paraId="0E380669" w14:textId="778343EA" w:rsidR="00B74102" w:rsidRPr="00B74102" w:rsidRDefault="00B74102" w:rsidP="00B74102">
            <w:pPr>
              <w:jc w:val="center"/>
              <w:rPr>
                <w:rFonts w:ascii="Sylfaen" w:hAnsi="Sylfaen" w:cs="Arial"/>
                <w:color w:val="000000"/>
                <w:sz w:val="20"/>
                <w:szCs w:val="20"/>
                <w:lang w:val="hy-AM"/>
              </w:rPr>
            </w:pPr>
            <w:r w:rsidRPr="00B74102">
              <w:rPr>
                <w:rFonts w:ascii="Sylfaen" w:hAnsi="Sylfaen" w:cs="Arial"/>
                <w:color w:val="000000"/>
                <w:sz w:val="20"/>
                <w:szCs w:val="20"/>
                <w:lang w:val="hy-AM"/>
              </w:rPr>
              <w:t>520</w:t>
            </w:r>
          </w:p>
        </w:tc>
        <w:tc>
          <w:tcPr>
            <w:tcW w:w="1028" w:type="dxa"/>
            <w:textDirection w:val="btLr"/>
          </w:tcPr>
          <w:p w14:paraId="165A94DB" w14:textId="14ED6864" w:rsidR="00B74102" w:rsidRPr="00676695" w:rsidRDefault="00B74102" w:rsidP="00B74102">
            <w:pPr>
              <w:ind w:left="113" w:right="113"/>
              <w:jc w:val="center"/>
              <w:rPr>
                <w:rFonts w:ascii="Sylfaen" w:hAnsi="Sylfaen"/>
                <w:sz w:val="18"/>
                <w:szCs w:val="22"/>
                <w:lang w:val="hy-AM"/>
              </w:rPr>
            </w:pPr>
            <w:r w:rsidRPr="00676695">
              <w:rPr>
                <w:rFonts w:ascii="Sylfaen" w:hAnsi="Sylfaen"/>
                <w:sz w:val="18"/>
                <w:szCs w:val="22"/>
                <w:lang w:val="hy-AM"/>
              </w:rPr>
              <w:t>ՀՀ Արարատի մարզ, գ. Սիփանիկ, Գյումրու փ. 1</w:t>
            </w:r>
          </w:p>
        </w:tc>
        <w:tc>
          <w:tcPr>
            <w:tcW w:w="1411" w:type="dxa"/>
          </w:tcPr>
          <w:p w14:paraId="2C0D5D91" w14:textId="3F5EB1A9" w:rsidR="00B74102" w:rsidRPr="003E5F5B" w:rsidRDefault="00B74102" w:rsidP="00B74102">
            <w:pPr>
              <w:jc w:val="center"/>
              <w:rPr>
                <w:rFonts w:ascii="GHEA Grapalat" w:hAnsi="GHEA Grapalat"/>
                <w:sz w:val="20"/>
              </w:rPr>
            </w:pPr>
            <w:proofErr w:type="spellStart"/>
            <w:r>
              <w:rPr>
                <w:rFonts w:ascii="GHEA Grapalat" w:hAnsi="GHEA Grapalat" w:cs="Calibri"/>
                <w:color w:val="000000"/>
                <w:sz w:val="16"/>
                <w:szCs w:val="18"/>
                <w:lang w:val="ru-RU"/>
              </w:rPr>
              <w:t>Ըստ</w:t>
            </w:r>
            <w:proofErr w:type="spellEnd"/>
            <w:r>
              <w:rPr>
                <w:rFonts w:ascii="GHEA Grapalat" w:hAnsi="GHEA Grapalat" w:cs="Calibri"/>
                <w:color w:val="000000"/>
                <w:sz w:val="16"/>
                <w:szCs w:val="18"/>
              </w:rPr>
              <w:t xml:space="preserve"> </w:t>
            </w:r>
            <w:proofErr w:type="spellStart"/>
            <w:r>
              <w:rPr>
                <w:rFonts w:ascii="GHEA Grapalat" w:hAnsi="GHEA Grapalat" w:cs="Calibri"/>
                <w:color w:val="000000"/>
                <w:sz w:val="16"/>
                <w:szCs w:val="18"/>
              </w:rPr>
              <w:t>պատվիրատոհի</w:t>
            </w:r>
            <w:proofErr w:type="spellEnd"/>
            <w:r>
              <w:rPr>
                <w:rFonts w:ascii="GHEA Grapalat" w:hAnsi="GHEA Grapalat" w:cs="Calibri"/>
                <w:color w:val="000000"/>
                <w:sz w:val="16"/>
                <w:szCs w:val="18"/>
              </w:rPr>
              <w:t xml:space="preserve"> </w:t>
            </w:r>
            <w:proofErr w:type="spellStart"/>
            <w:r>
              <w:rPr>
                <w:rFonts w:ascii="GHEA Grapalat" w:hAnsi="GHEA Grapalat" w:cs="Calibri"/>
                <w:color w:val="000000"/>
                <w:sz w:val="16"/>
                <w:szCs w:val="18"/>
                <w:lang w:val="ru-RU"/>
              </w:rPr>
              <w:t>պահանջի</w:t>
            </w:r>
            <w:proofErr w:type="spellEnd"/>
          </w:p>
        </w:tc>
        <w:tc>
          <w:tcPr>
            <w:tcW w:w="1334" w:type="dxa"/>
          </w:tcPr>
          <w:p w14:paraId="17CB4C82" w14:textId="40DC716F" w:rsidR="00B74102" w:rsidRPr="006B4EBF" w:rsidRDefault="00B74102" w:rsidP="00B74102">
            <w:pPr>
              <w:jc w:val="center"/>
              <w:rPr>
                <w:rFonts w:ascii="GHEA Grapalat" w:hAnsi="GHEA Grapalat"/>
                <w:i/>
                <w:iCs/>
                <w:sz w:val="16"/>
                <w:szCs w:val="18"/>
              </w:rPr>
            </w:pPr>
            <w:proofErr w:type="spellStart"/>
            <w:r>
              <w:rPr>
                <w:rFonts w:ascii="GHEA Grapalat" w:hAnsi="GHEA Grapalat"/>
                <w:i/>
                <w:iCs/>
                <w:sz w:val="16"/>
                <w:szCs w:val="18"/>
              </w:rPr>
              <w:t>Պայմանագիրը</w:t>
            </w:r>
            <w:proofErr w:type="spellEnd"/>
            <w:r w:rsidRPr="006B4EBF">
              <w:rPr>
                <w:rFonts w:ascii="GHEA Grapalat" w:hAnsi="GHEA Grapalat"/>
                <w:i/>
                <w:iCs/>
                <w:sz w:val="16"/>
                <w:szCs w:val="18"/>
              </w:rPr>
              <w:t xml:space="preserve"> </w:t>
            </w:r>
            <w:proofErr w:type="spellStart"/>
            <w:r>
              <w:rPr>
                <w:rFonts w:ascii="GHEA Grapalat" w:hAnsi="GHEA Grapalat"/>
                <w:i/>
                <w:iCs/>
                <w:sz w:val="16"/>
                <w:szCs w:val="18"/>
              </w:rPr>
              <w:t>օրինական</w:t>
            </w:r>
            <w:proofErr w:type="spellEnd"/>
            <w:r w:rsidRPr="006B4EBF">
              <w:rPr>
                <w:rFonts w:ascii="GHEA Grapalat" w:hAnsi="GHEA Grapalat"/>
                <w:i/>
                <w:iCs/>
                <w:sz w:val="16"/>
                <w:szCs w:val="18"/>
              </w:rPr>
              <w:t xml:space="preserve"> </w:t>
            </w:r>
            <w:proofErr w:type="spellStart"/>
            <w:r>
              <w:rPr>
                <w:rFonts w:ascii="GHEA Grapalat" w:hAnsi="GHEA Grapalat"/>
                <w:i/>
                <w:iCs/>
                <w:sz w:val="16"/>
                <w:szCs w:val="18"/>
              </w:rPr>
              <w:t>ուժի</w:t>
            </w:r>
            <w:proofErr w:type="spellEnd"/>
            <w:r w:rsidRPr="006B4EBF">
              <w:rPr>
                <w:rFonts w:ascii="GHEA Grapalat" w:hAnsi="GHEA Grapalat"/>
                <w:i/>
                <w:iCs/>
                <w:sz w:val="16"/>
                <w:szCs w:val="18"/>
              </w:rPr>
              <w:t xml:space="preserve"> </w:t>
            </w:r>
            <w:proofErr w:type="spellStart"/>
            <w:r>
              <w:rPr>
                <w:rFonts w:ascii="GHEA Grapalat" w:hAnsi="GHEA Grapalat"/>
                <w:i/>
                <w:iCs/>
                <w:sz w:val="16"/>
                <w:szCs w:val="18"/>
              </w:rPr>
              <w:t>մեջ</w:t>
            </w:r>
            <w:proofErr w:type="spellEnd"/>
            <w:r w:rsidRPr="006B4EBF">
              <w:rPr>
                <w:rFonts w:ascii="GHEA Grapalat" w:hAnsi="GHEA Grapalat"/>
                <w:i/>
                <w:iCs/>
                <w:sz w:val="16"/>
                <w:szCs w:val="18"/>
              </w:rPr>
              <w:t xml:space="preserve"> </w:t>
            </w:r>
            <w:proofErr w:type="spellStart"/>
            <w:r>
              <w:rPr>
                <w:rFonts w:ascii="GHEA Grapalat" w:hAnsi="GHEA Grapalat"/>
                <w:i/>
                <w:iCs/>
                <w:sz w:val="16"/>
                <w:szCs w:val="18"/>
              </w:rPr>
              <w:t>մտնելուց</w:t>
            </w:r>
            <w:proofErr w:type="spellEnd"/>
            <w:r w:rsidRPr="006B4EBF">
              <w:rPr>
                <w:rFonts w:ascii="GHEA Grapalat" w:hAnsi="GHEA Grapalat"/>
                <w:i/>
                <w:iCs/>
                <w:sz w:val="16"/>
                <w:szCs w:val="18"/>
              </w:rPr>
              <w:t xml:space="preserve"> </w:t>
            </w:r>
            <w:proofErr w:type="spellStart"/>
            <w:r>
              <w:rPr>
                <w:rFonts w:ascii="GHEA Grapalat" w:hAnsi="GHEA Grapalat"/>
                <w:i/>
                <w:iCs/>
                <w:sz w:val="16"/>
                <w:szCs w:val="18"/>
              </w:rPr>
              <w:t>հետո</w:t>
            </w:r>
            <w:proofErr w:type="spellEnd"/>
            <w:r w:rsidRPr="006B4EBF">
              <w:rPr>
                <w:rFonts w:ascii="GHEA Grapalat" w:hAnsi="GHEA Grapalat"/>
                <w:i/>
                <w:iCs/>
                <w:sz w:val="16"/>
                <w:szCs w:val="18"/>
              </w:rPr>
              <w:t xml:space="preserve"> </w:t>
            </w:r>
            <w:proofErr w:type="spellStart"/>
            <w:r>
              <w:rPr>
                <w:rFonts w:ascii="GHEA Grapalat" w:hAnsi="GHEA Grapalat"/>
                <w:i/>
                <w:iCs/>
                <w:sz w:val="16"/>
                <w:szCs w:val="18"/>
              </w:rPr>
              <w:t>մինչև</w:t>
            </w:r>
            <w:proofErr w:type="spellEnd"/>
            <w:r w:rsidRPr="006B4EBF">
              <w:rPr>
                <w:rFonts w:ascii="GHEA Grapalat" w:hAnsi="GHEA Grapalat"/>
                <w:i/>
                <w:iCs/>
                <w:sz w:val="16"/>
                <w:szCs w:val="18"/>
              </w:rPr>
              <w:t xml:space="preserve"> 30.12.2022</w:t>
            </w:r>
          </w:p>
        </w:tc>
      </w:tr>
    </w:tbl>
    <w:p w14:paraId="56054FC4" w14:textId="77777777" w:rsidR="00071D1C" w:rsidRPr="009B3118" w:rsidRDefault="00071D1C" w:rsidP="00EF3662">
      <w:pPr>
        <w:jc w:val="both"/>
        <w:rPr>
          <w:rFonts w:ascii="GHEA Grapalat" w:hAnsi="GHEA Grapalat"/>
          <w:sz w:val="20"/>
          <w:lang w:val="hy-AM"/>
        </w:rPr>
      </w:pPr>
    </w:p>
    <w:p w14:paraId="24D1EFF1" w14:textId="77777777" w:rsidR="00D10B0C" w:rsidRPr="009B3118" w:rsidRDefault="00D10B0C" w:rsidP="00D10B0C">
      <w:pPr>
        <w:pStyle w:val="3"/>
        <w:spacing w:line="240" w:lineRule="auto"/>
        <w:ind w:firstLine="567"/>
        <w:jc w:val="left"/>
        <w:rPr>
          <w:rFonts w:ascii="GHEA Grapalat" w:hAnsi="GHEA Grapalat"/>
          <w:b/>
          <w:lang w:val="hy-AM"/>
        </w:rPr>
      </w:pPr>
    </w:p>
    <w:p w14:paraId="747AD6E8" w14:textId="77777777" w:rsidR="000E1ED7" w:rsidRDefault="000E1ED7" w:rsidP="000E1ED7">
      <w:pPr>
        <w:rPr>
          <w:rFonts w:ascii="GHEA Grapalat" w:hAnsi="GHEA Grapalat" w:cs="Calibri"/>
          <w:b/>
          <w:bCs/>
          <w:color w:val="FF0000"/>
          <w:sz w:val="18"/>
          <w:szCs w:val="22"/>
          <w:lang w:val="hy-AM"/>
        </w:rPr>
      </w:pPr>
      <w:r>
        <w:rPr>
          <w:rFonts w:ascii="GHEA Grapalat" w:hAnsi="GHEA Grapalat" w:cs="Calibri"/>
          <w:b/>
          <w:bCs/>
          <w:color w:val="FF0000"/>
          <w:sz w:val="18"/>
          <w:szCs w:val="22"/>
          <w:lang w:val="hy-AM"/>
        </w:rPr>
        <w:t>Ապրանքախմբին</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ներկայացվող</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ընդհանուր</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պարտադիր</w:t>
      </w:r>
      <w:r>
        <w:rPr>
          <w:rFonts w:ascii="GHEA Grapalat" w:hAnsi="GHEA Grapalat" w:cs="Calibri"/>
          <w:b/>
          <w:bCs/>
          <w:color w:val="FF0000"/>
          <w:sz w:val="18"/>
          <w:szCs w:val="22"/>
          <w:lang w:val="pt-BR"/>
        </w:rPr>
        <w:t xml:space="preserve"> </w:t>
      </w:r>
      <w:r w:rsidRPr="000E1ED7">
        <w:rPr>
          <w:rFonts w:ascii="GHEA Grapalat" w:hAnsi="GHEA Grapalat" w:cs="Calibri"/>
          <w:b/>
          <w:bCs/>
          <w:color w:val="FF0000"/>
          <w:sz w:val="18"/>
          <w:szCs w:val="22"/>
          <w:lang w:val="hy-AM"/>
        </w:rPr>
        <w:t>պահանջներ.</w:t>
      </w:r>
      <w:r>
        <w:rPr>
          <w:rFonts w:ascii="GHEA Grapalat" w:hAnsi="GHEA Grapalat" w:cs="Calibri"/>
          <w:b/>
          <w:bCs/>
          <w:color w:val="FF0000"/>
          <w:sz w:val="18"/>
          <w:szCs w:val="22"/>
          <w:lang w:val="pt-BR"/>
        </w:rPr>
        <w:t xml:space="preserve"> </w:t>
      </w:r>
    </w:p>
    <w:p w14:paraId="2793675D" w14:textId="77777777" w:rsidR="000E1ED7" w:rsidRDefault="000E1ED7" w:rsidP="000E1ED7">
      <w:pPr>
        <w:numPr>
          <w:ilvl w:val="0"/>
          <w:numId w:val="31"/>
        </w:numPr>
        <w:rPr>
          <w:rFonts w:ascii="GHEA Grapalat" w:hAnsi="GHEA Grapalat" w:cs="Calibri"/>
          <w:b/>
          <w:bCs/>
          <w:color w:val="000000"/>
          <w:sz w:val="18"/>
          <w:szCs w:val="22"/>
          <w:lang w:val="hy-AM"/>
        </w:rPr>
      </w:pPr>
      <w:r>
        <w:rPr>
          <w:rFonts w:ascii="GHEA Grapalat" w:hAnsi="GHEA Grapalat" w:cs="Calibri"/>
          <w:b/>
          <w:bCs/>
          <w:color w:val="000000"/>
          <w:sz w:val="18"/>
          <w:szCs w:val="22"/>
          <w:lang w:val="pt-BR"/>
        </w:rPr>
        <w:t xml:space="preserve">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w:t>
      </w:r>
    </w:p>
    <w:p w14:paraId="5CF10F9C" w14:textId="77777777" w:rsidR="000E1ED7" w:rsidRDefault="000E1ED7" w:rsidP="000E1ED7">
      <w:pPr>
        <w:numPr>
          <w:ilvl w:val="0"/>
          <w:numId w:val="31"/>
        </w:numPr>
        <w:rPr>
          <w:rFonts w:ascii="GHEA Grapalat" w:hAnsi="GHEA Grapalat" w:cs="Calibri"/>
          <w:b/>
          <w:bCs/>
          <w:color w:val="000000"/>
          <w:sz w:val="18"/>
          <w:szCs w:val="22"/>
          <w:lang w:val="hy-AM"/>
        </w:rPr>
      </w:pPr>
      <w:r>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26F0AFB0" w14:textId="77777777" w:rsidR="000E1ED7" w:rsidRDefault="000E1ED7" w:rsidP="000E1ED7">
      <w:pPr>
        <w:numPr>
          <w:ilvl w:val="0"/>
          <w:numId w:val="31"/>
        </w:numPr>
        <w:rPr>
          <w:rFonts w:ascii="GHEA Grapalat" w:hAnsi="GHEA Grapalat" w:cs="Calibri"/>
          <w:b/>
          <w:bCs/>
          <w:color w:val="000000"/>
          <w:sz w:val="18"/>
          <w:szCs w:val="22"/>
          <w:lang w:val="hy-AM"/>
        </w:rPr>
      </w:pPr>
      <w:r>
        <w:rPr>
          <w:rFonts w:ascii="GHEA Grapalat" w:hAnsi="GHEA Grapalat" w:cs="Calibri"/>
          <w:b/>
          <w:bCs/>
          <w:color w:val="000000"/>
          <w:sz w:val="18"/>
          <w:szCs w:val="22"/>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7A90A882" w14:textId="77777777" w:rsidR="000E1ED7" w:rsidRDefault="000E1ED7" w:rsidP="000E1ED7">
      <w:pPr>
        <w:ind w:left="360"/>
        <w:rPr>
          <w:rFonts w:ascii="GHEA Grapalat" w:hAnsi="GHEA Grapalat" w:cs="Calibri"/>
          <w:b/>
          <w:bCs/>
          <w:color w:val="FF0000"/>
          <w:sz w:val="18"/>
          <w:szCs w:val="22"/>
          <w:lang w:val="hy-AM"/>
        </w:rPr>
      </w:pPr>
      <w:r>
        <w:rPr>
          <w:rFonts w:ascii="GHEA Grapalat" w:hAnsi="GHEA Grapalat" w:cs="Calibri"/>
          <w:b/>
          <w:bCs/>
          <w:color w:val="FF0000"/>
          <w:sz w:val="18"/>
          <w:szCs w:val="22"/>
          <w:lang w:val="hy-AM"/>
        </w:rPr>
        <w:t>Անվտանգությունը</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փաթեթավորումը</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և</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1A9D7E90" w14:textId="77777777" w:rsidR="000E1ED7" w:rsidRDefault="000E1ED7" w:rsidP="000E1ED7">
      <w:pPr>
        <w:numPr>
          <w:ilvl w:val="0"/>
          <w:numId w:val="31"/>
        </w:numPr>
        <w:rPr>
          <w:rFonts w:ascii="GHEA Grapalat" w:hAnsi="GHEA Grapalat" w:cs="Calibri"/>
          <w:b/>
          <w:bCs/>
          <w:color w:val="000000"/>
          <w:sz w:val="18"/>
          <w:szCs w:val="22"/>
          <w:lang w:val="hy-AM"/>
        </w:rPr>
      </w:pPr>
      <w:r>
        <w:rPr>
          <w:rFonts w:ascii="GHEA Grapalat" w:hAnsi="GHEA Grapalat" w:cs="Calibri"/>
          <w:b/>
          <w:bCs/>
          <w:color w:val="000000"/>
          <w:sz w:val="18"/>
          <w:szCs w:val="22"/>
          <w:lang w:val="hy-AM"/>
        </w:rPr>
        <w:t>ըստ</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Մաքսային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միության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հանձնաժողովի</w:t>
      </w:r>
      <w:r>
        <w:rPr>
          <w:rFonts w:ascii="GHEA Grapalat" w:hAnsi="GHEA Grapalat" w:cs="Calibri"/>
          <w:b/>
          <w:bCs/>
          <w:color w:val="000000"/>
          <w:sz w:val="18"/>
          <w:szCs w:val="22"/>
          <w:lang w:val="pt-BR"/>
        </w:rPr>
        <w:t xml:space="preserve"> 2011 </w:t>
      </w:r>
      <w:r>
        <w:rPr>
          <w:rFonts w:ascii="GHEA Grapalat" w:hAnsi="GHEA Grapalat" w:cs="Calibri"/>
          <w:b/>
          <w:bCs/>
          <w:color w:val="000000"/>
          <w:sz w:val="18"/>
          <w:szCs w:val="22"/>
          <w:lang w:val="hy-AM"/>
        </w:rPr>
        <w:t>թվականի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դեկտեմբերի</w:t>
      </w:r>
      <w:r>
        <w:rPr>
          <w:rFonts w:ascii="GHEA Grapalat" w:hAnsi="GHEA Grapalat" w:cs="Calibri"/>
          <w:b/>
          <w:bCs/>
          <w:color w:val="000000"/>
          <w:sz w:val="18"/>
          <w:szCs w:val="22"/>
          <w:lang w:val="pt-BR"/>
        </w:rPr>
        <w:t xml:space="preserve"> 9-</w:t>
      </w:r>
      <w:r>
        <w:rPr>
          <w:rFonts w:ascii="GHEA Grapalat" w:hAnsi="GHEA Grapalat" w:cs="Calibri"/>
          <w:b/>
          <w:bCs/>
          <w:color w:val="000000"/>
          <w:sz w:val="18"/>
          <w:szCs w:val="22"/>
          <w:lang w:val="hy-AM"/>
        </w:rPr>
        <w:t>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թիվ</w:t>
      </w:r>
      <w:r>
        <w:rPr>
          <w:rFonts w:ascii="GHEA Grapalat" w:hAnsi="GHEA Grapalat" w:cs="Calibri"/>
          <w:b/>
          <w:bCs/>
          <w:color w:val="000000"/>
          <w:sz w:val="18"/>
          <w:szCs w:val="22"/>
          <w:lang w:val="pt-BR"/>
        </w:rPr>
        <w:t xml:space="preserve"> 880 </w:t>
      </w:r>
      <w:r>
        <w:rPr>
          <w:rFonts w:ascii="GHEA Grapalat" w:hAnsi="GHEA Grapalat" w:cs="Calibri"/>
          <w:b/>
          <w:bCs/>
          <w:color w:val="000000"/>
          <w:sz w:val="18"/>
          <w:szCs w:val="22"/>
          <w:lang w:val="hy-AM"/>
        </w:rPr>
        <w:t>որոշմամբ</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ընդունված</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Սննդամթերքի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անվտանգության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մասին</w:t>
      </w:r>
      <w:r>
        <w:rPr>
          <w:rFonts w:ascii="GHEA Grapalat" w:hAnsi="GHEA Grapalat" w:cs="Calibri"/>
          <w:b/>
          <w:bCs/>
          <w:color w:val="000000"/>
          <w:sz w:val="18"/>
          <w:szCs w:val="22"/>
          <w:lang w:val="pt-BR"/>
        </w:rPr>
        <w:t>» (</w:t>
      </w:r>
      <w:r>
        <w:rPr>
          <w:rFonts w:ascii="GHEA Grapalat" w:hAnsi="GHEA Grapalat" w:cs="Calibri"/>
          <w:b/>
          <w:bCs/>
          <w:color w:val="000000"/>
          <w:sz w:val="18"/>
          <w:szCs w:val="22"/>
          <w:lang w:val="hy-AM"/>
        </w:rPr>
        <w:t>ՄՄ</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ՏԿ</w:t>
      </w:r>
      <w:r>
        <w:rPr>
          <w:rFonts w:ascii="GHEA Grapalat" w:hAnsi="GHEA Grapalat" w:cs="Calibri"/>
          <w:b/>
          <w:bCs/>
          <w:color w:val="000000"/>
          <w:sz w:val="18"/>
          <w:szCs w:val="22"/>
          <w:lang w:val="pt-BR"/>
        </w:rPr>
        <w:t xml:space="preserve"> 021/2011),  </w:t>
      </w:r>
    </w:p>
    <w:p w14:paraId="270D0D31" w14:textId="77777777" w:rsidR="000E1ED7" w:rsidRDefault="000E1ED7" w:rsidP="000E1ED7">
      <w:pPr>
        <w:numPr>
          <w:ilvl w:val="0"/>
          <w:numId w:val="31"/>
        </w:numPr>
        <w:rPr>
          <w:rFonts w:ascii="GHEA Grapalat" w:hAnsi="GHEA Grapalat" w:cs="Calibri"/>
          <w:b/>
          <w:bCs/>
          <w:color w:val="000000"/>
          <w:sz w:val="18"/>
          <w:szCs w:val="22"/>
          <w:lang w:val="hy-AM"/>
        </w:rPr>
      </w:pPr>
      <w:r>
        <w:rPr>
          <w:rFonts w:ascii="GHEA Grapalat" w:hAnsi="GHEA Grapalat" w:cs="Calibri"/>
          <w:b/>
          <w:bCs/>
          <w:color w:val="000000"/>
          <w:sz w:val="18"/>
          <w:szCs w:val="22"/>
          <w:lang w:val="hy-AM"/>
        </w:rPr>
        <w:t>Մաքսային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միության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հանձնաժողովի</w:t>
      </w:r>
      <w:r>
        <w:rPr>
          <w:rFonts w:ascii="GHEA Grapalat" w:hAnsi="GHEA Grapalat" w:cs="Calibri"/>
          <w:b/>
          <w:bCs/>
          <w:color w:val="000000"/>
          <w:sz w:val="18"/>
          <w:szCs w:val="22"/>
          <w:lang w:val="pt-BR"/>
        </w:rPr>
        <w:t xml:space="preserve"> 2011 </w:t>
      </w:r>
      <w:r>
        <w:rPr>
          <w:rFonts w:ascii="GHEA Grapalat" w:hAnsi="GHEA Grapalat" w:cs="Calibri"/>
          <w:b/>
          <w:bCs/>
          <w:color w:val="000000"/>
          <w:sz w:val="18"/>
          <w:szCs w:val="22"/>
          <w:lang w:val="hy-AM"/>
        </w:rPr>
        <w:t>թվականի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դեկտեմբերի</w:t>
      </w:r>
      <w:r>
        <w:rPr>
          <w:rFonts w:ascii="GHEA Grapalat" w:hAnsi="GHEA Grapalat" w:cs="Calibri"/>
          <w:b/>
          <w:bCs/>
          <w:color w:val="000000"/>
          <w:sz w:val="18"/>
          <w:szCs w:val="22"/>
          <w:lang w:val="pt-BR"/>
        </w:rPr>
        <w:t xml:space="preserve"> 9-</w:t>
      </w:r>
      <w:r>
        <w:rPr>
          <w:rFonts w:ascii="GHEA Grapalat" w:hAnsi="GHEA Grapalat" w:cs="Calibri"/>
          <w:b/>
          <w:bCs/>
          <w:color w:val="000000"/>
          <w:sz w:val="18"/>
          <w:szCs w:val="22"/>
          <w:lang w:val="hy-AM"/>
        </w:rPr>
        <w:t>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թիվ</w:t>
      </w:r>
      <w:r>
        <w:rPr>
          <w:rFonts w:ascii="GHEA Grapalat" w:hAnsi="GHEA Grapalat" w:cs="Calibri"/>
          <w:b/>
          <w:bCs/>
          <w:color w:val="000000"/>
          <w:sz w:val="18"/>
          <w:szCs w:val="22"/>
          <w:lang w:val="pt-BR"/>
        </w:rPr>
        <w:t xml:space="preserve"> 881 </w:t>
      </w:r>
      <w:r>
        <w:rPr>
          <w:rFonts w:ascii="GHEA Grapalat" w:hAnsi="GHEA Grapalat" w:cs="Calibri"/>
          <w:b/>
          <w:bCs/>
          <w:color w:val="000000"/>
          <w:sz w:val="18"/>
          <w:szCs w:val="22"/>
          <w:lang w:val="hy-AM"/>
        </w:rPr>
        <w:t>որոշմամբ</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ընդունված</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Սննդամթերքը՝</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դրա</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մակնշման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մասով</w:t>
      </w:r>
      <w:r>
        <w:rPr>
          <w:rFonts w:ascii="GHEA Grapalat" w:hAnsi="GHEA Grapalat" w:cs="Calibri"/>
          <w:b/>
          <w:bCs/>
          <w:color w:val="000000"/>
          <w:sz w:val="18"/>
          <w:szCs w:val="22"/>
          <w:lang w:val="pt-BR"/>
        </w:rPr>
        <w:t>» (</w:t>
      </w:r>
      <w:r>
        <w:rPr>
          <w:rFonts w:ascii="GHEA Grapalat" w:hAnsi="GHEA Grapalat" w:cs="Calibri"/>
          <w:b/>
          <w:bCs/>
          <w:color w:val="000000"/>
          <w:sz w:val="18"/>
          <w:szCs w:val="22"/>
          <w:lang w:val="hy-AM"/>
        </w:rPr>
        <w:t>ՄՄ</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ՏԿ</w:t>
      </w:r>
      <w:r>
        <w:rPr>
          <w:rFonts w:ascii="GHEA Grapalat" w:hAnsi="GHEA Grapalat" w:cs="Calibri"/>
          <w:b/>
          <w:bCs/>
          <w:color w:val="000000"/>
          <w:sz w:val="18"/>
          <w:szCs w:val="22"/>
          <w:lang w:val="pt-BR"/>
        </w:rPr>
        <w:t xml:space="preserve"> 022/2011), </w:t>
      </w:r>
    </w:p>
    <w:p w14:paraId="3ABFD117" w14:textId="77777777" w:rsidR="000E1ED7" w:rsidRDefault="000E1ED7" w:rsidP="000E1ED7">
      <w:pPr>
        <w:numPr>
          <w:ilvl w:val="0"/>
          <w:numId w:val="31"/>
        </w:numPr>
        <w:rPr>
          <w:rFonts w:ascii="GHEA Grapalat" w:hAnsi="GHEA Grapalat" w:cs="Calibri"/>
          <w:b/>
          <w:bCs/>
          <w:color w:val="000000"/>
          <w:sz w:val="18"/>
          <w:szCs w:val="22"/>
          <w:lang w:val="hy-AM"/>
        </w:rPr>
      </w:pPr>
      <w:r>
        <w:rPr>
          <w:rFonts w:ascii="GHEA Grapalat" w:hAnsi="GHEA Grapalat" w:cs="Calibri"/>
          <w:b/>
          <w:bCs/>
          <w:color w:val="000000"/>
          <w:sz w:val="18"/>
          <w:szCs w:val="22"/>
          <w:lang w:val="hy-AM"/>
        </w:rPr>
        <w:lastRenderedPageBreak/>
        <w:t>Մաքսային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միության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հանձնաժողովի</w:t>
      </w:r>
      <w:r>
        <w:rPr>
          <w:rFonts w:ascii="GHEA Grapalat" w:hAnsi="GHEA Grapalat" w:cs="Calibri"/>
          <w:b/>
          <w:bCs/>
          <w:color w:val="000000"/>
          <w:sz w:val="18"/>
          <w:szCs w:val="22"/>
          <w:lang w:val="pt-BR"/>
        </w:rPr>
        <w:t xml:space="preserve"> 2011 </w:t>
      </w:r>
      <w:r>
        <w:rPr>
          <w:rFonts w:ascii="GHEA Grapalat" w:hAnsi="GHEA Grapalat" w:cs="Calibri"/>
          <w:b/>
          <w:bCs/>
          <w:color w:val="000000"/>
          <w:sz w:val="18"/>
          <w:szCs w:val="22"/>
          <w:lang w:val="hy-AM"/>
        </w:rPr>
        <w:t>թվականի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օգոստոսի</w:t>
      </w:r>
      <w:r>
        <w:rPr>
          <w:rFonts w:ascii="GHEA Grapalat" w:hAnsi="GHEA Grapalat" w:cs="Calibri"/>
          <w:b/>
          <w:bCs/>
          <w:color w:val="000000"/>
          <w:sz w:val="18"/>
          <w:szCs w:val="22"/>
          <w:lang w:val="pt-BR"/>
        </w:rPr>
        <w:t xml:space="preserve"> 16-</w:t>
      </w:r>
      <w:r>
        <w:rPr>
          <w:rFonts w:ascii="GHEA Grapalat" w:hAnsi="GHEA Grapalat" w:cs="Calibri"/>
          <w:b/>
          <w:bCs/>
          <w:color w:val="000000"/>
          <w:sz w:val="18"/>
          <w:szCs w:val="22"/>
          <w:lang w:val="hy-AM"/>
        </w:rPr>
        <w:t>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թիվ</w:t>
      </w:r>
      <w:r>
        <w:rPr>
          <w:rFonts w:ascii="GHEA Grapalat" w:hAnsi="GHEA Grapalat" w:cs="Calibri"/>
          <w:b/>
          <w:bCs/>
          <w:color w:val="000000"/>
          <w:sz w:val="18"/>
          <w:szCs w:val="22"/>
          <w:lang w:val="pt-BR"/>
        </w:rPr>
        <w:t xml:space="preserve"> 769 </w:t>
      </w:r>
      <w:r>
        <w:rPr>
          <w:rFonts w:ascii="GHEA Grapalat" w:hAnsi="GHEA Grapalat" w:cs="Calibri"/>
          <w:b/>
          <w:bCs/>
          <w:color w:val="000000"/>
          <w:sz w:val="18"/>
          <w:szCs w:val="22"/>
          <w:lang w:val="hy-AM"/>
        </w:rPr>
        <w:t>որոշմամբ</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ընդունված</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Փաթեթվածքի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անվտանգության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մասին</w:t>
      </w:r>
      <w:r>
        <w:rPr>
          <w:rFonts w:ascii="GHEA Grapalat" w:hAnsi="GHEA Grapalat" w:cs="Calibri"/>
          <w:b/>
          <w:bCs/>
          <w:color w:val="000000"/>
          <w:sz w:val="18"/>
          <w:szCs w:val="22"/>
          <w:lang w:val="pt-BR"/>
        </w:rPr>
        <w:t>» (</w:t>
      </w:r>
      <w:r>
        <w:rPr>
          <w:rFonts w:ascii="GHEA Grapalat" w:hAnsi="GHEA Grapalat" w:cs="Calibri"/>
          <w:b/>
          <w:bCs/>
          <w:color w:val="000000"/>
          <w:sz w:val="18"/>
          <w:szCs w:val="22"/>
          <w:lang w:val="hy-AM"/>
        </w:rPr>
        <w:t>ՄՄ</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ՏԿ</w:t>
      </w:r>
      <w:r>
        <w:rPr>
          <w:rFonts w:ascii="GHEA Grapalat" w:hAnsi="GHEA Grapalat" w:cs="Calibri"/>
          <w:b/>
          <w:bCs/>
          <w:color w:val="000000"/>
          <w:sz w:val="18"/>
          <w:szCs w:val="22"/>
          <w:lang w:val="pt-BR"/>
        </w:rPr>
        <w:t xml:space="preserve"> 005/2011) </w:t>
      </w:r>
      <w:r>
        <w:rPr>
          <w:rFonts w:ascii="GHEA Grapalat" w:hAnsi="GHEA Grapalat" w:cs="Calibri"/>
          <w:b/>
          <w:bCs/>
          <w:color w:val="000000"/>
          <w:sz w:val="18"/>
          <w:szCs w:val="22"/>
          <w:lang w:val="hy-AM"/>
        </w:rPr>
        <w:t>կանոնակարգերի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և</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Սննդամթերքի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անվտանգության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ՀՀ</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օրենքի</w:t>
      </w:r>
      <w:r>
        <w:rPr>
          <w:rFonts w:ascii="GHEA Grapalat" w:hAnsi="GHEA Grapalat" w:cs="Calibri"/>
          <w:b/>
          <w:bCs/>
          <w:color w:val="000000"/>
          <w:sz w:val="18"/>
          <w:szCs w:val="22"/>
          <w:lang w:val="pt-BR"/>
        </w:rPr>
        <w:t xml:space="preserve"> 9-</w:t>
      </w:r>
      <w:r>
        <w:rPr>
          <w:rFonts w:ascii="GHEA Grapalat" w:hAnsi="GHEA Grapalat" w:cs="Calibri"/>
          <w:b/>
          <w:bCs/>
          <w:color w:val="000000"/>
          <w:sz w:val="18"/>
          <w:szCs w:val="22"/>
          <w:lang w:val="hy-AM"/>
        </w:rPr>
        <w:t>րդ</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հոդվածի։</w:t>
      </w:r>
    </w:p>
    <w:p w14:paraId="6BC53359" w14:textId="77777777" w:rsidR="000E1ED7" w:rsidRDefault="000E1ED7" w:rsidP="000E1ED7">
      <w:pPr>
        <w:ind w:left="360"/>
        <w:rPr>
          <w:rFonts w:ascii="GHEA Grapalat" w:hAnsi="GHEA Grapalat" w:cs="Calibri"/>
          <w:b/>
          <w:bCs/>
          <w:color w:val="FF0000"/>
          <w:sz w:val="18"/>
          <w:szCs w:val="22"/>
        </w:rPr>
      </w:pPr>
      <w:proofErr w:type="spellStart"/>
      <w:r>
        <w:rPr>
          <w:rFonts w:ascii="GHEA Grapalat" w:hAnsi="GHEA Grapalat" w:cs="Calibri"/>
          <w:b/>
          <w:bCs/>
          <w:color w:val="FF0000"/>
          <w:sz w:val="18"/>
          <w:szCs w:val="22"/>
        </w:rPr>
        <w:t>Մատակարարմանը</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ներկայացվող</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պարտադիր</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պահանջներ</w:t>
      </w:r>
      <w:proofErr w:type="spellEnd"/>
      <w:r>
        <w:rPr>
          <w:rFonts w:ascii="GHEA Grapalat" w:hAnsi="GHEA Grapalat" w:cs="Calibri"/>
          <w:b/>
          <w:bCs/>
          <w:color w:val="FF0000"/>
          <w:sz w:val="18"/>
          <w:szCs w:val="22"/>
        </w:rPr>
        <w:t>.</w:t>
      </w:r>
    </w:p>
    <w:p w14:paraId="074FCEED" w14:textId="77777777" w:rsidR="000E1ED7" w:rsidRDefault="000E1ED7" w:rsidP="000E1ED7">
      <w:pPr>
        <w:numPr>
          <w:ilvl w:val="0"/>
          <w:numId w:val="31"/>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 xml:space="preserve">Պայմանագրի շրջանակում մատակարարումը իրականացվում է սովորողների փաստացի հաճախումների հիման վրա՝ ըստ պատվիրատուհի պահանջի: </w:t>
      </w:r>
    </w:p>
    <w:p w14:paraId="24EEACF2" w14:textId="77777777" w:rsidR="00D10B0C" w:rsidRPr="000E1ED7" w:rsidRDefault="00D10B0C" w:rsidP="00D10B0C">
      <w:pPr>
        <w:pStyle w:val="3"/>
        <w:spacing w:line="240" w:lineRule="auto"/>
        <w:ind w:firstLine="567"/>
        <w:jc w:val="left"/>
        <w:rPr>
          <w:rFonts w:ascii="GHEA Grapalat" w:hAnsi="GHEA Grapalat"/>
          <w:b/>
          <w:lang w:val="pt-BR"/>
        </w:rPr>
      </w:pPr>
    </w:p>
    <w:p w14:paraId="736D82D2" w14:textId="77777777" w:rsidR="00D10B0C" w:rsidRPr="009B3118" w:rsidRDefault="00D10B0C" w:rsidP="00EF3662">
      <w:pPr>
        <w:jc w:val="both"/>
        <w:rPr>
          <w:rFonts w:ascii="GHEA Grapalat" w:hAnsi="GHEA Grapalat"/>
          <w:sz w:val="20"/>
          <w:lang w:val="hy-AM"/>
        </w:rPr>
      </w:pPr>
    </w:p>
    <w:p w14:paraId="4B40BA5C" w14:textId="77777777" w:rsidR="00071D1C" w:rsidRPr="00A71D81" w:rsidRDefault="00071D1C" w:rsidP="00EF3662">
      <w:pPr>
        <w:jc w:val="both"/>
        <w:rPr>
          <w:rFonts w:ascii="GHEA Grapalat" w:hAnsi="GHEA Grapalat" w:cs="Sylfaen"/>
          <w:i/>
          <w:sz w:val="18"/>
          <w:szCs w:val="18"/>
          <w:lang w:val="pt-BR"/>
        </w:rPr>
      </w:pPr>
      <w:r w:rsidRPr="009B3118">
        <w:rPr>
          <w:rFonts w:ascii="GHEA Grapalat" w:hAnsi="GHEA Grapalat"/>
          <w:sz w:val="20"/>
          <w:lang w:val="hy-AM"/>
        </w:rPr>
        <w:t xml:space="preserve"> </w:t>
      </w:r>
      <w:r w:rsidRPr="006447E3">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77777777"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77777777"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C7DB8B9" w14:textId="77777777" w:rsidR="006C6579" w:rsidRPr="006C6579" w:rsidRDefault="006C6579" w:rsidP="006C6579">
            <w:pPr>
              <w:rPr>
                <w:rFonts w:ascii="Sylfaen" w:hAnsi="Sylfaen"/>
                <w:sz w:val="22"/>
                <w:szCs w:val="22"/>
                <w:u w:val="single"/>
                <w:lang w:val="hy-AM"/>
              </w:rPr>
            </w:pPr>
            <w:r w:rsidRPr="006C6579">
              <w:rPr>
                <w:rFonts w:ascii="Sylfaen" w:hAnsi="Sylfaen"/>
                <w:sz w:val="22"/>
                <w:szCs w:val="22"/>
                <w:u w:val="single"/>
                <w:lang w:val="hy-AM"/>
              </w:rPr>
              <w:t>&lt;&lt;ՀՀ Արարատի մարզի Հովտաշատի միջնակարգ դպրոց&gt;&gt; ՊՈԱԿ</w:t>
            </w:r>
          </w:p>
          <w:p w14:paraId="4E244DE6" w14:textId="421CB201" w:rsidR="006C6579" w:rsidRDefault="006C6579" w:rsidP="006C6579">
            <w:pPr>
              <w:rPr>
                <w:rFonts w:ascii="Sylfaen" w:hAnsi="Sylfaen"/>
                <w:sz w:val="22"/>
                <w:szCs w:val="22"/>
                <w:u w:val="single"/>
                <w:lang w:val="hy-AM"/>
              </w:rPr>
            </w:pPr>
            <w:r w:rsidRPr="006C6579">
              <w:rPr>
                <w:rFonts w:ascii="Sylfaen" w:hAnsi="Sylfaen"/>
                <w:sz w:val="22"/>
                <w:szCs w:val="22"/>
                <w:u w:val="single"/>
                <w:lang w:val="hy-AM"/>
              </w:rPr>
              <w:t>Գ. Հովտաշատ, Բաղրամյան 110</w:t>
            </w:r>
          </w:p>
          <w:p w14:paraId="61E5A1CF" w14:textId="19D275FA" w:rsidR="00F7682E" w:rsidRPr="006C6579" w:rsidRDefault="00F7682E" w:rsidP="006C6579">
            <w:pPr>
              <w:rPr>
                <w:rFonts w:ascii="Sylfaen" w:hAnsi="Sylfaen"/>
                <w:sz w:val="22"/>
                <w:szCs w:val="22"/>
                <w:u w:val="single"/>
                <w:lang w:val="hy-AM"/>
              </w:rPr>
            </w:pPr>
            <w:r w:rsidRPr="00F7682E">
              <w:rPr>
                <w:rFonts w:ascii="Sylfaen" w:hAnsi="Sylfaen"/>
                <w:sz w:val="22"/>
                <w:szCs w:val="22"/>
                <w:u w:val="single"/>
                <w:lang w:val="hy-AM"/>
              </w:rPr>
              <w:t>ՀՎՀՀ  03804168</w:t>
            </w:r>
          </w:p>
          <w:p w14:paraId="61CD4F56" w14:textId="77777777" w:rsidR="006C6579" w:rsidRPr="006C6579" w:rsidRDefault="006C6579" w:rsidP="006C6579">
            <w:pPr>
              <w:rPr>
                <w:rFonts w:ascii="Sylfaen" w:hAnsi="Sylfaen"/>
                <w:sz w:val="22"/>
                <w:szCs w:val="22"/>
                <w:u w:val="single"/>
                <w:lang w:val="hy-AM"/>
              </w:rPr>
            </w:pPr>
            <w:r w:rsidRPr="006C6579">
              <w:rPr>
                <w:rFonts w:ascii="Sylfaen" w:hAnsi="Sylfaen"/>
                <w:sz w:val="22"/>
                <w:szCs w:val="22"/>
                <w:u w:val="single"/>
                <w:lang w:val="hy-AM"/>
              </w:rPr>
              <w:t>ՀՀ ՖՆ Գործառնական վարչություն</w:t>
            </w:r>
          </w:p>
          <w:p w14:paraId="1C698DD5" w14:textId="77777777" w:rsidR="006C6579" w:rsidRPr="006C6579" w:rsidRDefault="006C6579" w:rsidP="006C6579">
            <w:pPr>
              <w:rPr>
                <w:rFonts w:ascii="Sylfaen" w:hAnsi="Sylfaen"/>
                <w:sz w:val="22"/>
                <w:szCs w:val="22"/>
                <w:u w:val="single"/>
                <w:lang w:val="hy-AM"/>
              </w:rPr>
            </w:pPr>
            <w:r w:rsidRPr="006C6579">
              <w:rPr>
                <w:rFonts w:ascii="Sylfaen" w:hAnsi="Sylfaen"/>
                <w:sz w:val="22"/>
                <w:szCs w:val="22"/>
                <w:u w:val="single"/>
                <w:lang w:val="hy-AM"/>
              </w:rPr>
              <w:t>հ/հ 900438000201</w:t>
            </w:r>
          </w:p>
          <w:p w14:paraId="1872D3F6" w14:textId="77777777" w:rsidR="006C6579" w:rsidRPr="006C6579" w:rsidRDefault="006C6579" w:rsidP="006C6579">
            <w:pPr>
              <w:rPr>
                <w:rFonts w:ascii="Sylfaen" w:hAnsi="Sylfaen"/>
                <w:sz w:val="22"/>
                <w:szCs w:val="22"/>
                <w:u w:val="single"/>
                <w:lang w:val="hy-AM"/>
              </w:rPr>
            </w:pPr>
            <w:r w:rsidRPr="006C6579">
              <w:rPr>
                <w:rFonts w:ascii="Sylfaen" w:hAnsi="Sylfaen"/>
                <w:sz w:val="22"/>
                <w:szCs w:val="22"/>
                <w:u w:val="single"/>
                <w:lang w:val="hy-AM"/>
              </w:rPr>
              <w:t xml:space="preserve">տնօրեն՝      Հասմիկ Եգորյան </w:t>
            </w:r>
          </w:p>
          <w:p w14:paraId="33C1A0AB" w14:textId="77777777" w:rsidR="00071D1C" w:rsidRPr="006447E3" w:rsidRDefault="00071D1C" w:rsidP="00EF3662">
            <w:pPr>
              <w:rPr>
                <w:rFonts w:ascii="GHEA Grapalat" w:hAnsi="GHEA Grapalat"/>
                <w:sz w:val="22"/>
                <w:szCs w:val="22"/>
                <w:lang w:val="hy-AM"/>
              </w:rPr>
            </w:pPr>
          </w:p>
          <w:p w14:paraId="263D9671" w14:textId="77777777" w:rsidR="00071D1C" w:rsidRPr="006447E3" w:rsidRDefault="00071D1C" w:rsidP="00EF3662">
            <w:pPr>
              <w:rPr>
                <w:rFonts w:ascii="GHEA Grapalat" w:hAnsi="GHEA Grapalat"/>
                <w:lang w:val="hy-AM"/>
              </w:rPr>
            </w:pPr>
          </w:p>
          <w:p w14:paraId="23C12A1F" w14:textId="77777777" w:rsidR="00071D1C" w:rsidRPr="006447E3" w:rsidRDefault="00071D1C" w:rsidP="00EF3662">
            <w:pPr>
              <w:jc w:val="center"/>
              <w:rPr>
                <w:rFonts w:ascii="GHEA Grapalat" w:hAnsi="GHEA Grapalat"/>
                <w:lang w:val="hy-AM"/>
              </w:rPr>
            </w:pPr>
            <w:r w:rsidRPr="006447E3">
              <w:rPr>
                <w:rFonts w:ascii="GHEA Grapalat" w:hAnsi="GHEA Grapalat"/>
                <w:lang w:val="hy-AM"/>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0DB9C070"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CB2626" w:rsidRPr="00CB2626">
        <w:rPr>
          <w:rFonts w:ascii="GHEA Grapalat" w:hAnsi="GHEA Grapalat"/>
          <w:i/>
          <w:sz w:val="18"/>
          <w:lang w:val="hy-AM"/>
        </w:rPr>
        <w:t>ԱՄՀՀՄԴ-ԳՀԱՊՁԲ-22/</w:t>
      </w:r>
      <w:r w:rsidR="00FD451A">
        <w:rPr>
          <w:rFonts w:ascii="GHEA Grapalat" w:hAnsi="GHEA Grapalat"/>
          <w:i/>
          <w:sz w:val="18"/>
        </w:rPr>
        <w:t>7</w:t>
      </w:r>
      <w:r w:rsidR="00CB2626" w:rsidRPr="00A71D81">
        <w:rPr>
          <w:rFonts w:ascii="GHEA Grapalat" w:hAnsi="GHEA Grapalat"/>
          <w:i/>
          <w:sz w:val="18"/>
          <w:lang w:val="hy-AM"/>
        </w:rPr>
        <w:t xml:space="preserve">  </w:t>
      </w:r>
      <w:r w:rsidRPr="00A71D81">
        <w:rPr>
          <w:rFonts w:ascii="GHEA Grapalat" w:hAnsi="GHEA Grapalat"/>
          <w:i/>
          <w:sz w:val="18"/>
          <w:lang w:val="hy-AM"/>
        </w:rPr>
        <w:t>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057"/>
        <w:gridCol w:w="1807"/>
        <w:gridCol w:w="614"/>
        <w:gridCol w:w="614"/>
        <w:gridCol w:w="614"/>
        <w:gridCol w:w="614"/>
        <w:gridCol w:w="614"/>
        <w:gridCol w:w="614"/>
        <w:gridCol w:w="614"/>
        <w:gridCol w:w="614"/>
        <w:gridCol w:w="823"/>
        <w:gridCol w:w="961"/>
        <w:gridCol w:w="856"/>
        <w:gridCol w:w="880"/>
        <w:gridCol w:w="1720"/>
      </w:tblGrid>
      <w:tr w:rsidR="00071D1C" w:rsidRPr="00A71D81" w14:paraId="3DADF274" w14:textId="77777777" w:rsidTr="001A4F49">
        <w:tc>
          <w:tcPr>
            <w:tcW w:w="15467"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0058D3" w14:paraId="3B23D777" w14:textId="77777777" w:rsidTr="001A4F49">
        <w:tc>
          <w:tcPr>
            <w:tcW w:w="1451"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057"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1807"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10152" w:type="dxa"/>
            <w:gridSpan w:val="13"/>
            <w:vAlign w:val="center"/>
          </w:tcPr>
          <w:p w14:paraId="4355517C" w14:textId="4C268729"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CB2626" w:rsidRPr="00CB2626">
              <w:rPr>
                <w:rFonts w:ascii="GHEA Grapalat" w:hAnsi="GHEA Grapalat"/>
                <w:sz w:val="18"/>
                <w:lang w:val="es-ES"/>
              </w:rPr>
              <w:t>22</w:t>
            </w:r>
            <w:r w:rsidRPr="00A71D81">
              <w:rPr>
                <w:rFonts w:ascii="GHEA Grapalat" w:hAnsi="GHEA Grapalat"/>
                <w:sz w:val="18"/>
                <w:lang w:val="es-ES"/>
              </w:rPr>
              <w:t>թ-ին` ըստ ամիսների, այդ թվում**</w:t>
            </w:r>
          </w:p>
        </w:tc>
      </w:tr>
      <w:tr w:rsidR="001A4F49" w:rsidRPr="00A71D81" w14:paraId="4EA8CAC4" w14:textId="77777777" w:rsidTr="001A4F49">
        <w:trPr>
          <w:trHeight w:val="1538"/>
        </w:trPr>
        <w:tc>
          <w:tcPr>
            <w:tcW w:w="1451" w:type="dxa"/>
          </w:tcPr>
          <w:p w14:paraId="690DCCC4" w14:textId="77777777" w:rsidR="00071D1C" w:rsidRPr="00A71D81" w:rsidRDefault="00071D1C" w:rsidP="00EF3662">
            <w:pPr>
              <w:jc w:val="center"/>
              <w:rPr>
                <w:rFonts w:ascii="GHEA Grapalat" w:hAnsi="GHEA Grapalat"/>
                <w:sz w:val="20"/>
                <w:lang w:val="es-ES"/>
              </w:rPr>
            </w:pPr>
          </w:p>
        </w:tc>
        <w:tc>
          <w:tcPr>
            <w:tcW w:w="2057" w:type="dxa"/>
          </w:tcPr>
          <w:p w14:paraId="5175618E" w14:textId="77777777" w:rsidR="00071D1C" w:rsidRPr="00A71D81" w:rsidRDefault="00071D1C" w:rsidP="00EF3662">
            <w:pPr>
              <w:jc w:val="center"/>
              <w:rPr>
                <w:rFonts w:ascii="GHEA Grapalat" w:hAnsi="GHEA Grapalat"/>
                <w:sz w:val="20"/>
                <w:lang w:val="es-ES"/>
              </w:rPr>
            </w:pPr>
          </w:p>
        </w:tc>
        <w:tc>
          <w:tcPr>
            <w:tcW w:w="1807" w:type="dxa"/>
          </w:tcPr>
          <w:p w14:paraId="1F2C6313" w14:textId="77777777" w:rsidR="00071D1C" w:rsidRPr="00A71D81" w:rsidRDefault="00071D1C" w:rsidP="00EF3662">
            <w:pPr>
              <w:jc w:val="center"/>
              <w:rPr>
                <w:rFonts w:ascii="GHEA Grapalat" w:hAnsi="GHEA Grapalat"/>
                <w:sz w:val="20"/>
                <w:lang w:val="es-ES"/>
              </w:rPr>
            </w:pPr>
          </w:p>
        </w:tc>
        <w:tc>
          <w:tcPr>
            <w:tcW w:w="61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61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61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61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61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61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61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61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823"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961"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856"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880"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20"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C24136" w:rsidRPr="00A71D81" w14:paraId="140D6FE5" w14:textId="77777777" w:rsidTr="001A4F49">
        <w:trPr>
          <w:trHeight w:val="1538"/>
        </w:trPr>
        <w:tc>
          <w:tcPr>
            <w:tcW w:w="1451" w:type="dxa"/>
          </w:tcPr>
          <w:p w14:paraId="3C77A349" w14:textId="5607B7F0" w:rsidR="00C24136" w:rsidRPr="00CB2626" w:rsidRDefault="00C24136" w:rsidP="00C24136">
            <w:pPr>
              <w:jc w:val="center"/>
              <w:rPr>
                <w:rFonts w:ascii="GHEA Grapalat" w:hAnsi="GHEA Grapalat"/>
                <w:sz w:val="20"/>
                <w:lang w:val="ru-RU"/>
              </w:rPr>
            </w:pPr>
            <w:r>
              <w:rPr>
                <w:rFonts w:asciiTheme="minorHAnsi" w:hAnsiTheme="minorHAnsi"/>
                <w:sz w:val="18"/>
                <w:szCs w:val="18"/>
                <w:lang w:val="hy-AM"/>
              </w:rPr>
              <w:t>1</w:t>
            </w:r>
          </w:p>
        </w:tc>
        <w:tc>
          <w:tcPr>
            <w:tcW w:w="2057" w:type="dxa"/>
            <w:vAlign w:val="center"/>
          </w:tcPr>
          <w:p w14:paraId="54BFF871" w14:textId="03DC647E" w:rsidR="00C24136" w:rsidRPr="00A71D81" w:rsidRDefault="00C24136" w:rsidP="00C24136">
            <w:pPr>
              <w:jc w:val="center"/>
              <w:rPr>
                <w:rFonts w:ascii="GHEA Grapalat" w:hAnsi="GHEA Grapalat"/>
                <w:sz w:val="20"/>
                <w:lang w:val="es-ES"/>
              </w:rPr>
            </w:pPr>
            <w:r w:rsidRPr="004F11D1">
              <w:t>15332140</w:t>
            </w:r>
          </w:p>
        </w:tc>
        <w:tc>
          <w:tcPr>
            <w:tcW w:w="1807" w:type="dxa"/>
            <w:vAlign w:val="center"/>
          </w:tcPr>
          <w:p w14:paraId="63AAE77B" w14:textId="7F35DD4B" w:rsidR="00C24136" w:rsidRPr="00A71D81" w:rsidRDefault="00C24136" w:rsidP="00C24136">
            <w:pPr>
              <w:jc w:val="center"/>
              <w:rPr>
                <w:rFonts w:ascii="GHEA Grapalat" w:hAnsi="GHEA Grapalat"/>
                <w:sz w:val="20"/>
                <w:lang w:val="es-ES"/>
              </w:rPr>
            </w:pPr>
            <w:proofErr w:type="spellStart"/>
            <w:r w:rsidRPr="00E95D2B">
              <w:rPr>
                <w:rFonts w:ascii="Sylfaen" w:hAnsi="Sylfaen" w:cs="Calibri"/>
                <w:color w:val="000000"/>
                <w:sz w:val="16"/>
                <w:szCs w:val="16"/>
              </w:rPr>
              <w:t>Խնձոր</w:t>
            </w:r>
            <w:proofErr w:type="spellEnd"/>
            <w:r>
              <w:rPr>
                <w:rFonts w:ascii="Sylfaen" w:hAnsi="Sylfaen" w:cs="Calibri"/>
                <w:color w:val="000000"/>
                <w:sz w:val="16"/>
                <w:szCs w:val="16"/>
              </w:rPr>
              <w:t xml:space="preserve"> </w:t>
            </w:r>
            <w:r>
              <w:rPr>
                <w:rFonts w:ascii="Sylfaen" w:hAnsi="Sylfaen" w:cs="Calibri"/>
                <w:color w:val="000000"/>
                <w:sz w:val="16"/>
                <w:szCs w:val="16"/>
                <w:lang w:val="hy-AM"/>
              </w:rPr>
              <w:t>միջին չափսի</w:t>
            </w:r>
          </w:p>
        </w:tc>
        <w:tc>
          <w:tcPr>
            <w:tcW w:w="614" w:type="dxa"/>
          </w:tcPr>
          <w:p w14:paraId="765D51E5" w14:textId="2E20EA20" w:rsidR="00C24136" w:rsidRPr="001A4F49" w:rsidRDefault="00C24136" w:rsidP="00C24136">
            <w:pPr>
              <w:jc w:val="center"/>
              <w:rPr>
                <w:rFonts w:ascii="GHEA Grapalat" w:hAnsi="GHEA Grapalat"/>
              </w:rPr>
            </w:pPr>
            <w:r>
              <w:rPr>
                <w:rFonts w:ascii="GHEA Grapalat" w:hAnsi="GHEA Grapalat"/>
                <w:lang w:val="ru-RU"/>
              </w:rPr>
              <w:t>…</w:t>
            </w:r>
            <w:r>
              <w:rPr>
                <w:rFonts w:ascii="GHEA Grapalat" w:hAnsi="GHEA Grapalat"/>
              </w:rPr>
              <w:t>%</w:t>
            </w:r>
          </w:p>
        </w:tc>
        <w:tc>
          <w:tcPr>
            <w:tcW w:w="614" w:type="dxa"/>
          </w:tcPr>
          <w:p w14:paraId="13D52C0D" w14:textId="151BE351" w:rsidR="00C24136" w:rsidRPr="00A71D81" w:rsidRDefault="00C24136" w:rsidP="00C24136">
            <w:pPr>
              <w:jc w:val="center"/>
              <w:rPr>
                <w:rFonts w:ascii="GHEA Grapalat" w:hAnsi="GHEA Grapalat"/>
                <w:lang w:val="pt-BR"/>
              </w:rPr>
            </w:pPr>
            <w:r w:rsidRPr="00B77533">
              <w:rPr>
                <w:rFonts w:ascii="GHEA Grapalat" w:hAnsi="GHEA Grapalat"/>
                <w:lang w:val="ru-RU"/>
              </w:rPr>
              <w:t>…</w:t>
            </w:r>
            <w:r w:rsidRPr="00B77533">
              <w:rPr>
                <w:rFonts w:ascii="GHEA Grapalat" w:hAnsi="GHEA Grapalat"/>
              </w:rPr>
              <w:t>%</w:t>
            </w:r>
          </w:p>
        </w:tc>
        <w:tc>
          <w:tcPr>
            <w:tcW w:w="614" w:type="dxa"/>
          </w:tcPr>
          <w:p w14:paraId="445CF57D" w14:textId="69EC4FC6" w:rsidR="00C24136" w:rsidRPr="00A71D81" w:rsidRDefault="00C24136" w:rsidP="00C24136">
            <w:pPr>
              <w:jc w:val="center"/>
              <w:rPr>
                <w:rFonts w:ascii="GHEA Grapalat" w:hAnsi="GHEA Grapalat" w:cs="Arial"/>
                <w:sz w:val="18"/>
                <w:szCs w:val="18"/>
                <w:lang w:val="pt-BR"/>
              </w:rPr>
            </w:pPr>
            <w:r w:rsidRPr="00B77533">
              <w:rPr>
                <w:rFonts w:ascii="GHEA Grapalat" w:hAnsi="GHEA Grapalat"/>
                <w:lang w:val="ru-RU"/>
              </w:rPr>
              <w:t>…</w:t>
            </w:r>
            <w:r w:rsidRPr="00B77533">
              <w:rPr>
                <w:rFonts w:ascii="GHEA Grapalat" w:hAnsi="GHEA Grapalat"/>
              </w:rPr>
              <w:t>%</w:t>
            </w:r>
          </w:p>
        </w:tc>
        <w:tc>
          <w:tcPr>
            <w:tcW w:w="614" w:type="dxa"/>
          </w:tcPr>
          <w:p w14:paraId="7FF3CD51" w14:textId="29BD455C" w:rsidR="00C24136" w:rsidRPr="00A71D81" w:rsidRDefault="00C24136" w:rsidP="00C24136">
            <w:pPr>
              <w:jc w:val="center"/>
              <w:rPr>
                <w:rFonts w:ascii="GHEA Grapalat" w:hAnsi="GHEA Grapalat" w:cs="Arial"/>
                <w:sz w:val="18"/>
                <w:szCs w:val="18"/>
                <w:lang w:val="pt-BR"/>
              </w:rPr>
            </w:pPr>
            <w:r w:rsidRPr="00B77533">
              <w:rPr>
                <w:rFonts w:ascii="GHEA Grapalat" w:hAnsi="GHEA Grapalat"/>
                <w:lang w:val="ru-RU"/>
              </w:rPr>
              <w:t>…</w:t>
            </w:r>
            <w:r w:rsidRPr="00B77533">
              <w:rPr>
                <w:rFonts w:ascii="GHEA Grapalat" w:hAnsi="GHEA Grapalat"/>
              </w:rPr>
              <w:t>%</w:t>
            </w:r>
          </w:p>
        </w:tc>
        <w:tc>
          <w:tcPr>
            <w:tcW w:w="614" w:type="dxa"/>
          </w:tcPr>
          <w:p w14:paraId="70C3E01D" w14:textId="5D1A9983" w:rsidR="00C24136" w:rsidRPr="00A71D81" w:rsidRDefault="00C24136" w:rsidP="00C24136">
            <w:pPr>
              <w:jc w:val="center"/>
              <w:rPr>
                <w:rFonts w:ascii="GHEA Grapalat" w:hAnsi="GHEA Grapalat" w:cs="Arial"/>
                <w:sz w:val="18"/>
                <w:szCs w:val="18"/>
                <w:lang w:val="pt-BR"/>
              </w:rPr>
            </w:pPr>
            <w:r w:rsidRPr="00B77533">
              <w:rPr>
                <w:rFonts w:ascii="GHEA Grapalat" w:hAnsi="GHEA Grapalat"/>
                <w:lang w:val="ru-RU"/>
              </w:rPr>
              <w:t>…</w:t>
            </w:r>
            <w:r w:rsidRPr="00B77533">
              <w:rPr>
                <w:rFonts w:ascii="GHEA Grapalat" w:hAnsi="GHEA Grapalat"/>
              </w:rPr>
              <w:t>%</w:t>
            </w:r>
          </w:p>
        </w:tc>
        <w:tc>
          <w:tcPr>
            <w:tcW w:w="614" w:type="dxa"/>
          </w:tcPr>
          <w:p w14:paraId="54EAC0F4" w14:textId="60800E2E" w:rsidR="00C24136" w:rsidRPr="00A71D81" w:rsidRDefault="00C24136" w:rsidP="00C24136">
            <w:pPr>
              <w:jc w:val="center"/>
              <w:rPr>
                <w:rFonts w:ascii="GHEA Grapalat" w:hAnsi="GHEA Grapalat" w:cs="Arial"/>
                <w:sz w:val="18"/>
                <w:szCs w:val="18"/>
                <w:lang w:val="pt-BR"/>
              </w:rPr>
            </w:pPr>
            <w:r w:rsidRPr="00B77533">
              <w:rPr>
                <w:rFonts w:ascii="GHEA Grapalat" w:hAnsi="GHEA Grapalat"/>
                <w:lang w:val="ru-RU"/>
              </w:rPr>
              <w:t>…</w:t>
            </w:r>
            <w:r w:rsidRPr="00B77533">
              <w:rPr>
                <w:rFonts w:ascii="GHEA Grapalat" w:hAnsi="GHEA Grapalat"/>
              </w:rPr>
              <w:t>%</w:t>
            </w:r>
          </w:p>
        </w:tc>
        <w:tc>
          <w:tcPr>
            <w:tcW w:w="614" w:type="dxa"/>
          </w:tcPr>
          <w:p w14:paraId="485B937D" w14:textId="2BACE184" w:rsidR="00C24136" w:rsidRPr="00A71D81" w:rsidRDefault="00C24136" w:rsidP="00C24136">
            <w:pPr>
              <w:jc w:val="center"/>
              <w:rPr>
                <w:rFonts w:ascii="GHEA Grapalat" w:hAnsi="GHEA Grapalat" w:cs="Arial"/>
                <w:sz w:val="18"/>
                <w:szCs w:val="18"/>
                <w:lang w:val="pt-BR"/>
              </w:rPr>
            </w:pPr>
            <w:r w:rsidRPr="00B77533">
              <w:rPr>
                <w:rFonts w:ascii="GHEA Grapalat" w:hAnsi="GHEA Grapalat"/>
                <w:lang w:val="ru-RU"/>
              </w:rPr>
              <w:t>…</w:t>
            </w:r>
            <w:r w:rsidRPr="00B77533">
              <w:rPr>
                <w:rFonts w:ascii="GHEA Grapalat" w:hAnsi="GHEA Grapalat"/>
              </w:rPr>
              <w:t>%</w:t>
            </w:r>
          </w:p>
        </w:tc>
        <w:tc>
          <w:tcPr>
            <w:tcW w:w="614" w:type="dxa"/>
          </w:tcPr>
          <w:p w14:paraId="19B77F4E" w14:textId="22544086" w:rsidR="00C24136" w:rsidRPr="00A71D81" w:rsidRDefault="00C24136" w:rsidP="00C24136">
            <w:pPr>
              <w:jc w:val="center"/>
              <w:rPr>
                <w:rFonts w:ascii="GHEA Grapalat" w:hAnsi="GHEA Grapalat" w:cs="Arial"/>
                <w:sz w:val="18"/>
                <w:szCs w:val="18"/>
                <w:lang w:val="pt-BR"/>
              </w:rPr>
            </w:pPr>
            <w:r w:rsidRPr="00B77533">
              <w:rPr>
                <w:rFonts w:ascii="GHEA Grapalat" w:hAnsi="GHEA Grapalat"/>
                <w:lang w:val="ru-RU"/>
              </w:rPr>
              <w:t>…</w:t>
            </w:r>
            <w:r w:rsidRPr="00B77533">
              <w:rPr>
                <w:rFonts w:ascii="GHEA Grapalat" w:hAnsi="GHEA Grapalat"/>
              </w:rPr>
              <w:t>%</w:t>
            </w:r>
          </w:p>
        </w:tc>
        <w:tc>
          <w:tcPr>
            <w:tcW w:w="823" w:type="dxa"/>
          </w:tcPr>
          <w:p w14:paraId="3BDA1587" w14:textId="426E8C36" w:rsidR="00C24136" w:rsidRPr="008C4EA2" w:rsidRDefault="00C24136" w:rsidP="00C24136">
            <w:pPr>
              <w:jc w:val="center"/>
              <w:rPr>
                <w:rFonts w:ascii="GHEA Grapalat" w:hAnsi="GHEA Grapalat" w:cs="Arial"/>
                <w:sz w:val="18"/>
                <w:szCs w:val="18"/>
                <w:lang w:val="ru-RU"/>
              </w:rPr>
            </w:pPr>
            <w:r w:rsidRPr="00E656E5">
              <w:t>4</w:t>
            </w:r>
            <w:r w:rsidRPr="00C24136">
              <w:t>%</w:t>
            </w:r>
            <w:r>
              <w:t xml:space="preserve"> </w:t>
            </w:r>
          </w:p>
        </w:tc>
        <w:tc>
          <w:tcPr>
            <w:tcW w:w="961" w:type="dxa"/>
          </w:tcPr>
          <w:p w14:paraId="41814414" w14:textId="39B6E323" w:rsidR="00C24136" w:rsidRPr="008C4EA2" w:rsidRDefault="00C24136" w:rsidP="00C24136">
            <w:pPr>
              <w:jc w:val="center"/>
              <w:rPr>
                <w:rFonts w:ascii="GHEA Grapalat" w:hAnsi="GHEA Grapalat" w:cs="Arial"/>
                <w:sz w:val="18"/>
                <w:szCs w:val="18"/>
                <w:lang w:val="ru-RU"/>
              </w:rPr>
            </w:pPr>
            <w:r w:rsidRPr="00E656E5">
              <w:t>32</w:t>
            </w:r>
            <w:r>
              <w:t xml:space="preserve"> </w:t>
            </w:r>
            <w:r w:rsidRPr="00C24136">
              <w:t>%</w:t>
            </w:r>
          </w:p>
        </w:tc>
        <w:tc>
          <w:tcPr>
            <w:tcW w:w="856" w:type="dxa"/>
          </w:tcPr>
          <w:p w14:paraId="4A9421FF" w14:textId="1E76A643" w:rsidR="00C24136" w:rsidRPr="008C4EA2" w:rsidRDefault="00C24136" w:rsidP="00C24136">
            <w:pPr>
              <w:jc w:val="center"/>
              <w:rPr>
                <w:rFonts w:ascii="GHEA Grapalat" w:hAnsi="GHEA Grapalat" w:cs="Arial"/>
                <w:sz w:val="18"/>
                <w:szCs w:val="18"/>
                <w:lang w:val="ru-RU"/>
              </w:rPr>
            </w:pPr>
            <w:r w:rsidRPr="00E656E5">
              <w:t>70</w:t>
            </w:r>
            <w:r>
              <w:t xml:space="preserve"> </w:t>
            </w:r>
            <w:r w:rsidRPr="00C24136">
              <w:t>%</w:t>
            </w:r>
          </w:p>
        </w:tc>
        <w:tc>
          <w:tcPr>
            <w:tcW w:w="880" w:type="dxa"/>
          </w:tcPr>
          <w:p w14:paraId="1A48623A" w14:textId="06D3CD6F" w:rsidR="00C24136" w:rsidRPr="00A71D81" w:rsidRDefault="00C24136" w:rsidP="00C24136">
            <w:pPr>
              <w:jc w:val="center"/>
              <w:rPr>
                <w:rFonts w:ascii="GHEA Grapalat" w:hAnsi="GHEA Grapalat" w:cs="Arial"/>
                <w:sz w:val="18"/>
                <w:szCs w:val="18"/>
                <w:lang w:val="pt-BR"/>
              </w:rPr>
            </w:pPr>
            <w:r w:rsidRPr="00E656E5">
              <w:t>100</w:t>
            </w:r>
            <w:r>
              <w:t xml:space="preserve"> </w:t>
            </w:r>
            <w:r w:rsidRPr="00C24136">
              <w:t>%</w:t>
            </w:r>
          </w:p>
        </w:tc>
        <w:tc>
          <w:tcPr>
            <w:tcW w:w="1720" w:type="dxa"/>
          </w:tcPr>
          <w:p w14:paraId="08F75891" w14:textId="35EE07CF" w:rsidR="00C24136" w:rsidRPr="00A71D81" w:rsidRDefault="00C24136" w:rsidP="00C24136">
            <w:pPr>
              <w:jc w:val="center"/>
              <w:rPr>
                <w:rFonts w:ascii="GHEA Grapalat" w:hAnsi="GHEA Grapalat"/>
                <w:b/>
                <w:lang w:val="pt-BR"/>
              </w:rPr>
            </w:pPr>
            <w:r>
              <w:rPr>
                <w:rFonts w:ascii="GHEA Grapalat" w:hAnsi="GHEA Grapalat"/>
              </w:rPr>
              <w:t>100</w:t>
            </w:r>
            <w:r w:rsidRPr="00B77533">
              <w:rPr>
                <w:rFonts w:ascii="GHEA Grapalat" w:hAnsi="GHEA Grapalat"/>
              </w:rPr>
              <w:t>%</w:t>
            </w:r>
          </w:p>
        </w:tc>
      </w:tr>
      <w:tr w:rsidR="00C24136" w:rsidRPr="00A71D81" w14:paraId="3AE54FA2" w14:textId="77777777" w:rsidTr="001A4F49">
        <w:trPr>
          <w:trHeight w:val="1538"/>
        </w:trPr>
        <w:tc>
          <w:tcPr>
            <w:tcW w:w="1451" w:type="dxa"/>
          </w:tcPr>
          <w:p w14:paraId="16B26167" w14:textId="77777777" w:rsidR="00C24136" w:rsidRDefault="00C24136" w:rsidP="00C24136">
            <w:pPr>
              <w:outlineLvl w:val="1"/>
              <w:rPr>
                <w:rFonts w:asciiTheme="minorHAnsi" w:hAnsiTheme="minorHAnsi"/>
                <w:sz w:val="18"/>
                <w:szCs w:val="18"/>
                <w:lang w:val="hy-AM"/>
              </w:rPr>
            </w:pPr>
          </w:p>
          <w:p w14:paraId="53D73878" w14:textId="544F71F3" w:rsidR="00C24136" w:rsidRPr="00CB2626" w:rsidRDefault="00C24136" w:rsidP="00C24136">
            <w:pPr>
              <w:jc w:val="center"/>
              <w:rPr>
                <w:rFonts w:ascii="GHEA Grapalat" w:hAnsi="GHEA Grapalat"/>
                <w:sz w:val="20"/>
                <w:lang w:val="ru-RU"/>
              </w:rPr>
            </w:pPr>
            <w:r>
              <w:rPr>
                <w:rFonts w:asciiTheme="minorHAnsi" w:hAnsiTheme="minorHAnsi"/>
                <w:sz w:val="18"/>
                <w:szCs w:val="18"/>
              </w:rPr>
              <w:t>2</w:t>
            </w:r>
          </w:p>
        </w:tc>
        <w:tc>
          <w:tcPr>
            <w:tcW w:w="2057" w:type="dxa"/>
            <w:vAlign w:val="center"/>
          </w:tcPr>
          <w:p w14:paraId="029E3A53" w14:textId="77179852" w:rsidR="00C24136" w:rsidRPr="00A71D81" w:rsidRDefault="00C24136" w:rsidP="00C24136">
            <w:pPr>
              <w:jc w:val="center"/>
              <w:rPr>
                <w:rFonts w:ascii="GHEA Grapalat" w:hAnsi="GHEA Grapalat"/>
                <w:sz w:val="20"/>
                <w:lang w:val="es-ES"/>
              </w:rPr>
            </w:pPr>
            <w:r w:rsidRPr="004F11D1">
              <w:t>15811200</w:t>
            </w:r>
          </w:p>
        </w:tc>
        <w:tc>
          <w:tcPr>
            <w:tcW w:w="1807" w:type="dxa"/>
            <w:vAlign w:val="center"/>
          </w:tcPr>
          <w:p w14:paraId="0B3036C1" w14:textId="09417BA9" w:rsidR="00C24136" w:rsidRPr="00A71D81" w:rsidRDefault="00C24136" w:rsidP="00C24136">
            <w:pPr>
              <w:jc w:val="center"/>
              <w:rPr>
                <w:rFonts w:ascii="GHEA Grapalat" w:hAnsi="GHEA Grapalat"/>
                <w:sz w:val="20"/>
                <w:lang w:val="es-ES"/>
              </w:rPr>
            </w:pPr>
            <w:r>
              <w:rPr>
                <w:rFonts w:ascii="Sylfaen" w:hAnsi="Sylfaen" w:cs="Calibri"/>
                <w:color w:val="000000"/>
                <w:sz w:val="16"/>
                <w:szCs w:val="16"/>
                <w:lang w:val="hy-AM"/>
              </w:rPr>
              <w:t>Բուլկիներ</w:t>
            </w:r>
          </w:p>
        </w:tc>
        <w:tc>
          <w:tcPr>
            <w:tcW w:w="614" w:type="dxa"/>
          </w:tcPr>
          <w:p w14:paraId="53B15139" w14:textId="40486757" w:rsidR="00C24136" w:rsidRPr="00A71D81" w:rsidRDefault="00C24136" w:rsidP="00C24136">
            <w:pPr>
              <w:jc w:val="center"/>
              <w:rPr>
                <w:rFonts w:ascii="GHEA Grapalat" w:hAnsi="GHEA Grapalat"/>
                <w:sz w:val="20"/>
                <w:lang w:val="pt-BR"/>
              </w:rPr>
            </w:pPr>
            <w:r w:rsidRPr="00C36A64">
              <w:rPr>
                <w:rFonts w:ascii="GHEA Grapalat" w:hAnsi="GHEA Grapalat"/>
                <w:lang w:val="ru-RU"/>
              </w:rPr>
              <w:t>…</w:t>
            </w:r>
            <w:r w:rsidRPr="00C36A64">
              <w:rPr>
                <w:rFonts w:ascii="GHEA Grapalat" w:hAnsi="GHEA Grapalat"/>
              </w:rPr>
              <w:t>%</w:t>
            </w:r>
          </w:p>
        </w:tc>
        <w:tc>
          <w:tcPr>
            <w:tcW w:w="614" w:type="dxa"/>
          </w:tcPr>
          <w:p w14:paraId="5485D0A3" w14:textId="34B1557D" w:rsidR="00C24136" w:rsidRPr="00A71D81" w:rsidRDefault="00C24136" w:rsidP="00C24136">
            <w:pPr>
              <w:jc w:val="center"/>
              <w:rPr>
                <w:rFonts w:ascii="GHEA Grapalat" w:hAnsi="GHEA Grapalat"/>
                <w:sz w:val="20"/>
                <w:lang w:val="pt-BR"/>
              </w:rPr>
            </w:pPr>
            <w:r w:rsidRPr="00C36A64">
              <w:rPr>
                <w:rFonts w:ascii="GHEA Grapalat" w:hAnsi="GHEA Grapalat"/>
                <w:lang w:val="ru-RU"/>
              </w:rPr>
              <w:t>…</w:t>
            </w:r>
            <w:r w:rsidRPr="00C36A64">
              <w:rPr>
                <w:rFonts w:ascii="GHEA Grapalat" w:hAnsi="GHEA Grapalat"/>
              </w:rPr>
              <w:t>%</w:t>
            </w:r>
          </w:p>
        </w:tc>
        <w:tc>
          <w:tcPr>
            <w:tcW w:w="614" w:type="dxa"/>
          </w:tcPr>
          <w:p w14:paraId="2CA1DF13" w14:textId="122970EF" w:rsidR="00C24136" w:rsidRPr="00A71D81" w:rsidRDefault="00C24136" w:rsidP="00C24136">
            <w:pPr>
              <w:jc w:val="center"/>
              <w:rPr>
                <w:rFonts w:ascii="GHEA Grapalat" w:hAnsi="GHEA Grapalat"/>
                <w:sz w:val="20"/>
                <w:lang w:val="pt-BR"/>
              </w:rPr>
            </w:pPr>
            <w:r w:rsidRPr="00C36A64">
              <w:rPr>
                <w:rFonts w:ascii="GHEA Grapalat" w:hAnsi="GHEA Grapalat"/>
                <w:lang w:val="ru-RU"/>
              </w:rPr>
              <w:t>…</w:t>
            </w:r>
            <w:r w:rsidRPr="00C36A64">
              <w:rPr>
                <w:rFonts w:ascii="GHEA Grapalat" w:hAnsi="GHEA Grapalat"/>
              </w:rPr>
              <w:t>%</w:t>
            </w:r>
          </w:p>
        </w:tc>
        <w:tc>
          <w:tcPr>
            <w:tcW w:w="614" w:type="dxa"/>
          </w:tcPr>
          <w:p w14:paraId="58F797EB" w14:textId="5ADE301A" w:rsidR="00C24136" w:rsidRPr="00A71D81" w:rsidRDefault="00C24136" w:rsidP="00C24136">
            <w:pPr>
              <w:jc w:val="center"/>
              <w:rPr>
                <w:rFonts w:ascii="GHEA Grapalat" w:hAnsi="GHEA Grapalat"/>
                <w:sz w:val="20"/>
                <w:lang w:val="pt-BR"/>
              </w:rPr>
            </w:pPr>
            <w:r w:rsidRPr="00C36A64">
              <w:rPr>
                <w:rFonts w:ascii="GHEA Grapalat" w:hAnsi="GHEA Grapalat"/>
                <w:lang w:val="ru-RU"/>
              </w:rPr>
              <w:t>…</w:t>
            </w:r>
            <w:r w:rsidRPr="00C36A64">
              <w:rPr>
                <w:rFonts w:ascii="GHEA Grapalat" w:hAnsi="GHEA Grapalat"/>
              </w:rPr>
              <w:t>%</w:t>
            </w:r>
          </w:p>
        </w:tc>
        <w:tc>
          <w:tcPr>
            <w:tcW w:w="614" w:type="dxa"/>
          </w:tcPr>
          <w:p w14:paraId="2D8BFF2B" w14:textId="18E846E4" w:rsidR="00C24136" w:rsidRPr="00A71D81" w:rsidRDefault="00C24136" w:rsidP="00C24136">
            <w:pPr>
              <w:jc w:val="center"/>
              <w:rPr>
                <w:rFonts w:ascii="GHEA Grapalat" w:hAnsi="GHEA Grapalat"/>
                <w:sz w:val="20"/>
                <w:lang w:val="pt-BR"/>
              </w:rPr>
            </w:pPr>
            <w:r w:rsidRPr="00C36A64">
              <w:rPr>
                <w:rFonts w:ascii="GHEA Grapalat" w:hAnsi="GHEA Grapalat"/>
                <w:lang w:val="ru-RU"/>
              </w:rPr>
              <w:t>…</w:t>
            </w:r>
            <w:r w:rsidRPr="00C36A64">
              <w:rPr>
                <w:rFonts w:ascii="GHEA Grapalat" w:hAnsi="GHEA Grapalat"/>
              </w:rPr>
              <w:t>%</w:t>
            </w:r>
          </w:p>
        </w:tc>
        <w:tc>
          <w:tcPr>
            <w:tcW w:w="614" w:type="dxa"/>
          </w:tcPr>
          <w:p w14:paraId="6EC8E491" w14:textId="21F44C75" w:rsidR="00C24136" w:rsidRPr="00A71D81" w:rsidRDefault="00C24136" w:rsidP="00C24136">
            <w:pPr>
              <w:jc w:val="center"/>
              <w:rPr>
                <w:rFonts w:ascii="GHEA Grapalat" w:hAnsi="GHEA Grapalat"/>
                <w:sz w:val="20"/>
                <w:lang w:val="pt-BR"/>
              </w:rPr>
            </w:pPr>
            <w:r w:rsidRPr="00C36A64">
              <w:rPr>
                <w:rFonts w:ascii="GHEA Grapalat" w:hAnsi="GHEA Grapalat"/>
                <w:lang w:val="ru-RU"/>
              </w:rPr>
              <w:t>…</w:t>
            </w:r>
            <w:r w:rsidRPr="00C36A64">
              <w:rPr>
                <w:rFonts w:ascii="GHEA Grapalat" w:hAnsi="GHEA Grapalat"/>
              </w:rPr>
              <w:t>%</w:t>
            </w:r>
          </w:p>
        </w:tc>
        <w:tc>
          <w:tcPr>
            <w:tcW w:w="614" w:type="dxa"/>
          </w:tcPr>
          <w:p w14:paraId="2BF5879D" w14:textId="3425DDC0" w:rsidR="00C24136" w:rsidRPr="00A71D81" w:rsidRDefault="00C24136" w:rsidP="00C24136">
            <w:pPr>
              <w:jc w:val="center"/>
              <w:rPr>
                <w:rFonts w:ascii="GHEA Grapalat" w:hAnsi="GHEA Grapalat"/>
                <w:sz w:val="20"/>
                <w:lang w:val="pt-BR"/>
              </w:rPr>
            </w:pPr>
            <w:r w:rsidRPr="00C36A64">
              <w:rPr>
                <w:rFonts w:ascii="GHEA Grapalat" w:hAnsi="GHEA Grapalat"/>
                <w:lang w:val="ru-RU"/>
              </w:rPr>
              <w:t>…</w:t>
            </w:r>
            <w:r w:rsidRPr="00C36A64">
              <w:rPr>
                <w:rFonts w:ascii="GHEA Grapalat" w:hAnsi="GHEA Grapalat"/>
              </w:rPr>
              <w:t>%</w:t>
            </w:r>
          </w:p>
        </w:tc>
        <w:tc>
          <w:tcPr>
            <w:tcW w:w="614" w:type="dxa"/>
          </w:tcPr>
          <w:p w14:paraId="05604C1C" w14:textId="2BB8DFE6" w:rsidR="00C24136" w:rsidRPr="00A71D81" w:rsidRDefault="00C24136" w:rsidP="00C24136">
            <w:pPr>
              <w:jc w:val="center"/>
              <w:rPr>
                <w:rFonts w:ascii="GHEA Grapalat" w:hAnsi="GHEA Grapalat"/>
                <w:sz w:val="20"/>
                <w:lang w:val="pt-BR"/>
              </w:rPr>
            </w:pPr>
            <w:r w:rsidRPr="00C36A64">
              <w:rPr>
                <w:rFonts w:ascii="GHEA Grapalat" w:hAnsi="GHEA Grapalat"/>
                <w:lang w:val="ru-RU"/>
              </w:rPr>
              <w:t>…</w:t>
            </w:r>
            <w:r w:rsidRPr="00C36A64">
              <w:rPr>
                <w:rFonts w:ascii="GHEA Grapalat" w:hAnsi="GHEA Grapalat"/>
              </w:rPr>
              <w:t>%</w:t>
            </w:r>
          </w:p>
        </w:tc>
        <w:tc>
          <w:tcPr>
            <w:tcW w:w="823" w:type="dxa"/>
          </w:tcPr>
          <w:p w14:paraId="5A5478E1" w14:textId="2EB5129A" w:rsidR="00C24136" w:rsidRPr="00A71D81" w:rsidRDefault="00C24136" w:rsidP="00C24136">
            <w:pPr>
              <w:jc w:val="center"/>
              <w:rPr>
                <w:rFonts w:ascii="GHEA Grapalat" w:hAnsi="GHEA Grapalat"/>
                <w:sz w:val="20"/>
                <w:lang w:val="pt-BR"/>
              </w:rPr>
            </w:pPr>
            <w:r w:rsidRPr="003E58D8">
              <w:t xml:space="preserve">4% </w:t>
            </w:r>
          </w:p>
        </w:tc>
        <w:tc>
          <w:tcPr>
            <w:tcW w:w="961" w:type="dxa"/>
          </w:tcPr>
          <w:p w14:paraId="75AE3E1B" w14:textId="11CA6F00" w:rsidR="00C24136" w:rsidRPr="00A71D81" w:rsidRDefault="00C24136" w:rsidP="00C24136">
            <w:pPr>
              <w:jc w:val="center"/>
              <w:rPr>
                <w:rFonts w:ascii="GHEA Grapalat" w:hAnsi="GHEA Grapalat"/>
                <w:sz w:val="20"/>
                <w:lang w:val="pt-BR"/>
              </w:rPr>
            </w:pPr>
            <w:r w:rsidRPr="003E58D8">
              <w:t>32 %</w:t>
            </w:r>
          </w:p>
        </w:tc>
        <w:tc>
          <w:tcPr>
            <w:tcW w:w="856" w:type="dxa"/>
          </w:tcPr>
          <w:p w14:paraId="38918101" w14:textId="1003F30B" w:rsidR="00C24136" w:rsidRPr="00A71D81" w:rsidRDefault="00C24136" w:rsidP="00C24136">
            <w:pPr>
              <w:jc w:val="center"/>
              <w:rPr>
                <w:rFonts w:ascii="GHEA Grapalat" w:hAnsi="GHEA Grapalat"/>
                <w:sz w:val="20"/>
                <w:lang w:val="pt-BR"/>
              </w:rPr>
            </w:pPr>
            <w:r w:rsidRPr="003E58D8">
              <w:t>70 %</w:t>
            </w:r>
          </w:p>
        </w:tc>
        <w:tc>
          <w:tcPr>
            <w:tcW w:w="880" w:type="dxa"/>
          </w:tcPr>
          <w:p w14:paraId="410ECC1E" w14:textId="5E6A6CD4" w:rsidR="00C24136" w:rsidRPr="00A71D81" w:rsidRDefault="00C24136" w:rsidP="00C24136">
            <w:pPr>
              <w:jc w:val="center"/>
              <w:rPr>
                <w:rFonts w:ascii="GHEA Grapalat" w:hAnsi="GHEA Grapalat"/>
                <w:sz w:val="20"/>
                <w:lang w:val="pt-BR"/>
              </w:rPr>
            </w:pPr>
            <w:r w:rsidRPr="003E58D8">
              <w:t>100 %</w:t>
            </w:r>
          </w:p>
        </w:tc>
        <w:tc>
          <w:tcPr>
            <w:tcW w:w="1720" w:type="dxa"/>
          </w:tcPr>
          <w:p w14:paraId="6FB9830C" w14:textId="37B938DD" w:rsidR="00C24136" w:rsidRPr="00A71D81" w:rsidRDefault="00C24136" w:rsidP="00C24136">
            <w:pPr>
              <w:jc w:val="center"/>
              <w:rPr>
                <w:rFonts w:ascii="GHEA Grapalat" w:hAnsi="GHEA Grapalat"/>
                <w:sz w:val="20"/>
                <w:lang w:val="pt-BR"/>
              </w:rPr>
            </w:pPr>
            <w:r>
              <w:rPr>
                <w:rFonts w:ascii="GHEA Grapalat" w:hAnsi="GHEA Grapalat"/>
              </w:rPr>
              <w:t>100</w:t>
            </w:r>
            <w:r w:rsidRPr="00B77533">
              <w:rPr>
                <w:rFonts w:ascii="GHEA Grapalat" w:hAnsi="GHEA Grapalat"/>
              </w:rPr>
              <w:t>%</w:t>
            </w:r>
          </w:p>
        </w:tc>
      </w:tr>
      <w:tr w:rsidR="00C24136" w:rsidRPr="00A71D81" w14:paraId="1495BE1E" w14:textId="77777777" w:rsidTr="001A4F49">
        <w:trPr>
          <w:trHeight w:val="1538"/>
        </w:trPr>
        <w:tc>
          <w:tcPr>
            <w:tcW w:w="1451" w:type="dxa"/>
          </w:tcPr>
          <w:p w14:paraId="0045C4BA" w14:textId="77777777" w:rsidR="00C24136" w:rsidRDefault="00C24136" w:rsidP="00C24136">
            <w:pPr>
              <w:outlineLvl w:val="1"/>
              <w:rPr>
                <w:rFonts w:asciiTheme="minorHAnsi" w:hAnsiTheme="minorHAnsi"/>
                <w:sz w:val="18"/>
                <w:szCs w:val="18"/>
                <w:lang w:val="hy-AM"/>
              </w:rPr>
            </w:pPr>
          </w:p>
          <w:p w14:paraId="37D69361" w14:textId="0F98D0DD" w:rsidR="00C24136" w:rsidRPr="00CB2626" w:rsidRDefault="00C24136" w:rsidP="00C24136">
            <w:pPr>
              <w:jc w:val="center"/>
              <w:rPr>
                <w:rFonts w:ascii="GHEA Grapalat" w:hAnsi="GHEA Grapalat"/>
                <w:sz w:val="20"/>
                <w:lang w:val="ru-RU"/>
              </w:rPr>
            </w:pPr>
            <w:r>
              <w:rPr>
                <w:rFonts w:asciiTheme="minorHAnsi" w:hAnsiTheme="minorHAnsi"/>
                <w:sz w:val="18"/>
                <w:szCs w:val="18"/>
              </w:rPr>
              <w:t>3</w:t>
            </w:r>
          </w:p>
        </w:tc>
        <w:tc>
          <w:tcPr>
            <w:tcW w:w="2057" w:type="dxa"/>
            <w:vAlign w:val="center"/>
          </w:tcPr>
          <w:p w14:paraId="3DE0BDA4" w14:textId="0BB8EF58" w:rsidR="00C24136" w:rsidRPr="00A71D81" w:rsidRDefault="00C24136" w:rsidP="00C24136">
            <w:pPr>
              <w:jc w:val="center"/>
              <w:rPr>
                <w:rFonts w:ascii="GHEA Grapalat" w:hAnsi="GHEA Grapalat"/>
                <w:sz w:val="20"/>
                <w:lang w:val="es-ES"/>
              </w:rPr>
            </w:pPr>
            <w:r w:rsidRPr="004F11D1">
              <w:t>15551320</w:t>
            </w:r>
          </w:p>
        </w:tc>
        <w:tc>
          <w:tcPr>
            <w:tcW w:w="1807" w:type="dxa"/>
            <w:vAlign w:val="center"/>
          </w:tcPr>
          <w:p w14:paraId="71D80867" w14:textId="59344134" w:rsidR="00C24136" w:rsidRPr="00A71D81" w:rsidRDefault="00C24136" w:rsidP="00C24136">
            <w:pPr>
              <w:jc w:val="center"/>
              <w:rPr>
                <w:rFonts w:ascii="GHEA Grapalat" w:hAnsi="GHEA Grapalat"/>
                <w:sz w:val="20"/>
                <w:lang w:val="es-ES"/>
              </w:rPr>
            </w:pPr>
            <w:r>
              <w:rPr>
                <w:rFonts w:ascii="Sylfaen" w:hAnsi="Sylfaen" w:cs="Calibri"/>
                <w:color w:val="000000"/>
                <w:sz w:val="16"/>
                <w:szCs w:val="16"/>
                <w:lang w:val="hy-AM"/>
              </w:rPr>
              <w:t>Համային հավելումներով յոգուրտ</w:t>
            </w:r>
          </w:p>
        </w:tc>
        <w:tc>
          <w:tcPr>
            <w:tcW w:w="614" w:type="dxa"/>
          </w:tcPr>
          <w:p w14:paraId="07C750BB" w14:textId="42D7F6FE" w:rsidR="00C24136" w:rsidRPr="00A71D81" w:rsidRDefault="00C24136" w:rsidP="00C24136">
            <w:pPr>
              <w:jc w:val="center"/>
              <w:rPr>
                <w:rFonts w:ascii="GHEA Grapalat" w:hAnsi="GHEA Grapalat"/>
                <w:sz w:val="20"/>
                <w:lang w:val="pt-BR"/>
              </w:rPr>
            </w:pPr>
            <w:r w:rsidRPr="005F3D5F">
              <w:rPr>
                <w:rFonts w:ascii="GHEA Grapalat" w:hAnsi="GHEA Grapalat"/>
                <w:lang w:val="ru-RU"/>
              </w:rPr>
              <w:t>…</w:t>
            </w:r>
            <w:r w:rsidRPr="005F3D5F">
              <w:rPr>
                <w:rFonts w:ascii="GHEA Grapalat" w:hAnsi="GHEA Grapalat"/>
              </w:rPr>
              <w:t>%</w:t>
            </w:r>
          </w:p>
        </w:tc>
        <w:tc>
          <w:tcPr>
            <w:tcW w:w="614" w:type="dxa"/>
          </w:tcPr>
          <w:p w14:paraId="0470CC69" w14:textId="722B44D0" w:rsidR="00C24136" w:rsidRPr="00A71D81" w:rsidRDefault="00C24136" w:rsidP="00C24136">
            <w:pPr>
              <w:jc w:val="center"/>
              <w:rPr>
                <w:rFonts w:ascii="GHEA Grapalat" w:hAnsi="GHEA Grapalat"/>
                <w:sz w:val="20"/>
                <w:lang w:val="pt-BR"/>
              </w:rPr>
            </w:pPr>
            <w:r w:rsidRPr="005F3D5F">
              <w:rPr>
                <w:rFonts w:ascii="GHEA Grapalat" w:hAnsi="GHEA Grapalat"/>
                <w:lang w:val="ru-RU"/>
              </w:rPr>
              <w:t>…</w:t>
            </w:r>
            <w:r w:rsidRPr="005F3D5F">
              <w:rPr>
                <w:rFonts w:ascii="GHEA Grapalat" w:hAnsi="GHEA Grapalat"/>
              </w:rPr>
              <w:t>%</w:t>
            </w:r>
          </w:p>
        </w:tc>
        <w:tc>
          <w:tcPr>
            <w:tcW w:w="614" w:type="dxa"/>
          </w:tcPr>
          <w:p w14:paraId="765E8DA4" w14:textId="00FBD7E7" w:rsidR="00C24136" w:rsidRPr="00A71D81" w:rsidRDefault="00C24136" w:rsidP="00C24136">
            <w:pPr>
              <w:jc w:val="center"/>
              <w:rPr>
                <w:rFonts w:ascii="GHEA Grapalat" w:hAnsi="GHEA Grapalat"/>
                <w:sz w:val="20"/>
                <w:lang w:val="pt-BR"/>
              </w:rPr>
            </w:pPr>
            <w:r w:rsidRPr="005F3D5F">
              <w:rPr>
                <w:rFonts w:ascii="GHEA Grapalat" w:hAnsi="GHEA Grapalat"/>
                <w:lang w:val="ru-RU"/>
              </w:rPr>
              <w:t>…</w:t>
            </w:r>
            <w:r w:rsidRPr="005F3D5F">
              <w:rPr>
                <w:rFonts w:ascii="GHEA Grapalat" w:hAnsi="GHEA Grapalat"/>
              </w:rPr>
              <w:t>%</w:t>
            </w:r>
          </w:p>
        </w:tc>
        <w:tc>
          <w:tcPr>
            <w:tcW w:w="614" w:type="dxa"/>
          </w:tcPr>
          <w:p w14:paraId="246CC0F2" w14:textId="5896619A" w:rsidR="00C24136" w:rsidRPr="00A71D81" w:rsidRDefault="00C24136" w:rsidP="00C24136">
            <w:pPr>
              <w:jc w:val="center"/>
              <w:rPr>
                <w:rFonts w:ascii="GHEA Grapalat" w:hAnsi="GHEA Grapalat"/>
                <w:sz w:val="20"/>
                <w:lang w:val="pt-BR"/>
              </w:rPr>
            </w:pPr>
            <w:r w:rsidRPr="005F3D5F">
              <w:rPr>
                <w:rFonts w:ascii="GHEA Grapalat" w:hAnsi="GHEA Grapalat"/>
                <w:lang w:val="ru-RU"/>
              </w:rPr>
              <w:t>…</w:t>
            </w:r>
            <w:r w:rsidRPr="005F3D5F">
              <w:rPr>
                <w:rFonts w:ascii="GHEA Grapalat" w:hAnsi="GHEA Grapalat"/>
              </w:rPr>
              <w:t>%</w:t>
            </w:r>
          </w:p>
        </w:tc>
        <w:tc>
          <w:tcPr>
            <w:tcW w:w="614" w:type="dxa"/>
          </w:tcPr>
          <w:p w14:paraId="7B32BAD5" w14:textId="1C2B42FD" w:rsidR="00C24136" w:rsidRPr="00A71D81" w:rsidRDefault="00C24136" w:rsidP="00C24136">
            <w:pPr>
              <w:jc w:val="center"/>
              <w:rPr>
                <w:rFonts w:ascii="GHEA Grapalat" w:hAnsi="GHEA Grapalat"/>
                <w:sz w:val="20"/>
                <w:lang w:val="pt-BR"/>
              </w:rPr>
            </w:pPr>
            <w:r w:rsidRPr="005F3D5F">
              <w:rPr>
                <w:rFonts w:ascii="GHEA Grapalat" w:hAnsi="GHEA Grapalat"/>
                <w:lang w:val="ru-RU"/>
              </w:rPr>
              <w:t>…</w:t>
            </w:r>
            <w:r w:rsidRPr="005F3D5F">
              <w:rPr>
                <w:rFonts w:ascii="GHEA Grapalat" w:hAnsi="GHEA Grapalat"/>
              </w:rPr>
              <w:t>%</w:t>
            </w:r>
          </w:p>
        </w:tc>
        <w:tc>
          <w:tcPr>
            <w:tcW w:w="614" w:type="dxa"/>
          </w:tcPr>
          <w:p w14:paraId="6436830D" w14:textId="42B5B462" w:rsidR="00C24136" w:rsidRPr="00A71D81" w:rsidRDefault="00C24136" w:rsidP="00C24136">
            <w:pPr>
              <w:jc w:val="center"/>
              <w:rPr>
                <w:rFonts w:ascii="GHEA Grapalat" w:hAnsi="GHEA Grapalat"/>
                <w:sz w:val="20"/>
                <w:lang w:val="pt-BR"/>
              </w:rPr>
            </w:pPr>
            <w:r w:rsidRPr="005F3D5F">
              <w:rPr>
                <w:rFonts w:ascii="GHEA Grapalat" w:hAnsi="GHEA Grapalat"/>
                <w:lang w:val="ru-RU"/>
              </w:rPr>
              <w:t>…</w:t>
            </w:r>
            <w:r w:rsidRPr="005F3D5F">
              <w:rPr>
                <w:rFonts w:ascii="GHEA Grapalat" w:hAnsi="GHEA Grapalat"/>
              </w:rPr>
              <w:t>%</w:t>
            </w:r>
          </w:p>
        </w:tc>
        <w:tc>
          <w:tcPr>
            <w:tcW w:w="614" w:type="dxa"/>
          </w:tcPr>
          <w:p w14:paraId="1A4E655D" w14:textId="4FD5F096" w:rsidR="00C24136" w:rsidRPr="00A71D81" w:rsidRDefault="00C24136" w:rsidP="00C24136">
            <w:pPr>
              <w:jc w:val="center"/>
              <w:rPr>
                <w:rFonts w:ascii="GHEA Grapalat" w:hAnsi="GHEA Grapalat"/>
                <w:sz w:val="20"/>
                <w:lang w:val="pt-BR"/>
              </w:rPr>
            </w:pPr>
            <w:r w:rsidRPr="005F3D5F">
              <w:rPr>
                <w:rFonts w:ascii="GHEA Grapalat" w:hAnsi="GHEA Grapalat"/>
                <w:lang w:val="ru-RU"/>
              </w:rPr>
              <w:t>…</w:t>
            </w:r>
            <w:r w:rsidRPr="005F3D5F">
              <w:rPr>
                <w:rFonts w:ascii="GHEA Grapalat" w:hAnsi="GHEA Grapalat"/>
              </w:rPr>
              <w:t>%</w:t>
            </w:r>
          </w:p>
        </w:tc>
        <w:tc>
          <w:tcPr>
            <w:tcW w:w="614" w:type="dxa"/>
          </w:tcPr>
          <w:p w14:paraId="4C9359E1" w14:textId="5D7B944A" w:rsidR="00C24136" w:rsidRPr="00A71D81" w:rsidRDefault="00C24136" w:rsidP="00C24136">
            <w:pPr>
              <w:jc w:val="center"/>
              <w:rPr>
                <w:rFonts w:ascii="GHEA Grapalat" w:hAnsi="GHEA Grapalat"/>
                <w:sz w:val="20"/>
                <w:lang w:val="pt-BR"/>
              </w:rPr>
            </w:pPr>
            <w:r w:rsidRPr="005F3D5F">
              <w:rPr>
                <w:rFonts w:ascii="GHEA Grapalat" w:hAnsi="GHEA Grapalat"/>
                <w:lang w:val="ru-RU"/>
              </w:rPr>
              <w:t>…</w:t>
            </w:r>
            <w:r w:rsidRPr="005F3D5F">
              <w:rPr>
                <w:rFonts w:ascii="GHEA Grapalat" w:hAnsi="GHEA Grapalat"/>
              </w:rPr>
              <w:t>%</w:t>
            </w:r>
          </w:p>
        </w:tc>
        <w:tc>
          <w:tcPr>
            <w:tcW w:w="823" w:type="dxa"/>
          </w:tcPr>
          <w:p w14:paraId="4BEBF650" w14:textId="2A5AF744" w:rsidR="00C24136" w:rsidRPr="00A71D81" w:rsidRDefault="00C24136" w:rsidP="00C24136">
            <w:pPr>
              <w:jc w:val="center"/>
              <w:rPr>
                <w:rFonts w:ascii="GHEA Grapalat" w:hAnsi="GHEA Grapalat"/>
                <w:sz w:val="20"/>
                <w:lang w:val="pt-BR"/>
              </w:rPr>
            </w:pPr>
            <w:r w:rsidRPr="00B948D8">
              <w:t xml:space="preserve">4% </w:t>
            </w:r>
          </w:p>
        </w:tc>
        <w:tc>
          <w:tcPr>
            <w:tcW w:w="961" w:type="dxa"/>
          </w:tcPr>
          <w:p w14:paraId="36553248" w14:textId="0DCC5950" w:rsidR="00C24136" w:rsidRPr="00A71D81" w:rsidRDefault="00C24136" w:rsidP="00C24136">
            <w:pPr>
              <w:jc w:val="center"/>
              <w:rPr>
                <w:rFonts w:ascii="GHEA Grapalat" w:hAnsi="GHEA Grapalat"/>
                <w:sz w:val="20"/>
                <w:lang w:val="pt-BR"/>
              </w:rPr>
            </w:pPr>
            <w:r w:rsidRPr="00B948D8">
              <w:t>32 %</w:t>
            </w:r>
          </w:p>
        </w:tc>
        <w:tc>
          <w:tcPr>
            <w:tcW w:w="856" w:type="dxa"/>
          </w:tcPr>
          <w:p w14:paraId="7D76B81D" w14:textId="3965B987" w:rsidR="00C24136" w:rsidRPr="00A71D81" w:rsidRDefault="00C24136" w:rsidP="00C24136">
            <w:pPr>
              <w:jc w:val="center"/>
              <w:rPr>
                <w:rFonts w:ascii="GHEA Grapalat" w:hAnsi="GHEA Grapalat"/>
                <w:sz w:val="20"/>
                <w:lang w:val="pt-BR"/>
              </w:rPr>
            </w:pPr>
            <w:r w:rsidRPr="00B948D8">
              <w:t>70 %</w:t>
            </w:r>
          </w:p>
        </w:tc>
        <w:tc>
          <w:tcPr>
            <w:tcW w:w="880" w:type="dxa"/>
          </w:tcPr>
          <w:p w14:paraId="4E822712" w14:textId="0EA44B8A" w:rsidR="00C24136" w:rsidRPr="00A71D81" w:rsidRDefault="00C24136" w:rsidP="00C24136">
            <w:pPr>
              <w:jc w:val="center"/>
              <w:rPr>
                <w:rFonts w:ascii="GHEA Grapalat" w:hAnsi="GHEA Grapalat"/>
                <w:sz w:val="20"/>
                <w:lang w:val="pt-BR"/>
              </w:rPr>
            </w:pPr>
            <w:r w:rsidRPr="00B948D8">
              <w:t>100 %</w:t>
            </w:r>
          </w:p>
        </w:tc>
        <w:tc>
          <w:tcPr>
            <w:tcW w:w="1720" w:type="dxa"/>
          </w:tcPr>
          <w:p w14:paraId="7221C52A" w14:textId="171CC5BE" w:rsidR="00C24136" w:rsidRPr="00A71D81" w:rsidRDefault="00C24136" w:rsidP="00C24136">
            <w:pPr>
              <w:jc w:val="center"/>
              <w:rPr>
                <w:rFonts w:ascii="GHEA Grapalat" w:hAnsi="GHEA Grapalat"/>
                <w:sz w:val="20"/>
                <w:lang w:val="pt-BR"/>
              </w:rPr>
            </w:pPr>
            <w:r>
              <w:rPr>
                <w:rFonts w:ascii="GHEA Grapalat" w:hAnsi="GHEA Grapalat"/>
              </w:rPr>
              <w:t>100</w:t>
            </w:r>
            <w:r w:rsidRPr="00B77533">
              <w:rPr>
                <w:rFonts w:ascii="GHEA Grapalat" w:hAnsi="GHEA Grapalat"/>
              </w:rPr>
              <w:t>%</w:t>
            </w:r>
          </w:p>
        </w:tc>
      </w:tr>
      <w:tr w:rsidR="00C24136" w:rsidRPr="00A71D81" w14:paraId="4B6659BF" w14:textId="77777777" w:rsidTr="001A4F49">
        <w:trPr>
          <w:trHeight w:val="1538"/>
        </w:trPr>
        <w:tc>
          <w:tcPr>
            <w:tcW w:w="1451" w:type="dxa"/>
          </w:tcPr>
          <w:p w14:paraId="147A846E" w14:textId="236B41E9" w:rsidR="00C24136" w:rsidRPr="00CB2626" w:rsidRDefault="00C24136" w:rsidP="00C24136">
            <w:pPr>
              <w:jc w:val="center"/>
              <w:rPr>
                <w:rFonts w:ascii="GHEA Grapalat" w:hAnsi="GHEA Grapalat"/>
                <w:sz w:val="20"/>
                <w:lang w:val="ru-RU"/>
              </w:rPr>
            </w:pPr>
            <w:r>
              <w:rPr>
                <w:rFonts w:asciiTheme="minorHAnsi" w:hAnsiTheme="minorHAnsi"/>
                <w:sz w:val="18"/>
                <w:szCs w:val="18"/>
              </w:rPr>
              <w:lastRenderedPageBreak/>
              <w:t>4</w:t>
            </w:r>
          </w:p>
        </w:tc>
        <w:tc>
          <w:tcPr>
            <w:tcW w:w="2057" w:type="dxa"/>
          </w:tcPr>
          <w:p w14:paraId="3B373246" w14:textId="0F126BBD" w:rsidR="00C24136" w:rsidRPr="00A71D81" w:rsidRDefault="00C24136" w:rsidP="00C24136">
            <w:pPr>
              <w:jc w:val="center"/>
              <w:rPr>
                <w:rFonts w:ascii="GHEA Grapalat" w:hAnsi="GHEA Grapalat"/>
                <w:sz w:val="20"/>
                <w:lang w:val="es-ES"/>
              </w:rPr>
            </w:pPr>
            <w:r w:rsidRPr="002407A0">
              <w:t>03222100</w:t>
            </w:r>
          </w:p>
        </w:tc>
        <w:tc>
          <w:tcPr>
            <w:tcW w:w="1807" w:type="dxa"/>
          </w:tcPr>
          <w:p w14:paraId="4F9077C1" w14:textId="570C9673" w:rsidR="00C24136" w:rsidRPr="00A71D81" w:rsidRDefault="00C24136" w:rsidP="00C24136">
            <w:pPr>
              <w:jc w:val="center"/>
              <w:rPr>
                <w:rFonts w:ascii="GHEA Grapalat" w:hAnsi="GHEA Grapalat"/>
                <w:sz w:val="20"/>
                <w:lang w:val="es-ES"/>
              </w:rPr>
            </w:pPr>
            <w:r w:rsidRPr="004F11D1">
              <w:rPr>
                <w:rFonts w:ascii="Sylfaen" w:hAnsi="Sylfaen" w:cs="Calibri"/>
                <w:color w:val="000000"/>
                <w:sz w:val="16"/>
                <w:szCs w:val="16"/>
                <w:lang w:val="hy-AM"/>
              </w:rPr>
              <w:t>Բանան</w:t>
            </w:r>
          </w:p>
        </w:tc>
        <w:tc>
          <w:tcPr>
            <w:tcW w:w="614" w:type="dxa"/>
          </w:tcPr>
          <w:p w14:paraId="744EF629" w14:textId="75BFA209" w:rsidR="00C24136" w:rsidRPr="00A71D81" w:rsidRDefault="00C24136" w:rsidP="00C24136">
            <w:pPr>
              <w:jc w:val="center"/>
              <w:rPr>
                <w:rFonts w:ascii="GHEA Grapalat" w:hAnsi="GHEA Grapalat"/>
                <w:sz w:val="20"/>
                <w:lang w:val="pt-BR"/>
              </w:rPr>
            </w:pPr>
            <w:r w:rsidRPr="0086555C">
              <w:rPr>
                <w:rFonts w:ascii="GHEA Grapalat" w:hAnsi="GHEA Grapalat"/>
                <w:lang w:val="ru-RU"/>
              </w:rPr>
              <w:t>…</w:t>
            </w:r>
            <w:r w:rsidRPr="0086555C">
              <w:rPr>
                <w:rFonts w:ascii="GHEA Grapalat" w:hAnsi="GHEA Grapalat"/>
              </w:rPr>
              <w:t>%</w:t>
            </w:r>
          </w:p>
        </w:tc>
        <w:tc>
          <w:tcPr>
            <w:tcW w:w="614" w:type="dxa"/>
          </w:tcPr>
          <w:p w14:paraId="144674F0" w14:textId="53B81E44" w:rsidR="00C24136" w:rsidRPr="00A71D81" w:rsidRDefault="00C24136" w:rsidP="00C24136">
            <w:pPr>
              <w:jc w:val="center"/>
              <w:rPr>
                <w:rFonts w:ascii="GHEA Grapalat" w:hAnsi="GHEA Grapalat"/>
                <w:sz w:val="20"/>
                <w:lang w:val="pt-BR"/>
              </w:rPr>
            </w:pPr>
            <w:r w:rsidRPr="0086555C">
              <w:rPr>
                <w:rFonts w:ascii="GHEA Grapalat" w:hAnsi="GHEA Grapalat"/>
                <w:lang w:val="ru-RU"/>
              </w:rPr>
              <w:t>…</w:t>
            </w:r>
            <w:r w:rsidRPr="0086555C">
              <w:rPr>
                <w:rFonts w:ascii="GHEA Grapalat" w:hAnsi="GHEA Grapalat"/>
              </w:rPr>
              <w:t>%</w:t>
            </w:r>
          </w:p>
        </w:tc>
        <w:tc>
          <w:tcPr>
            <w:tcW w:w="614" w:type="dxa"/>
          </w:tcPr>
          <w:p w14:paraId="6E00E058" w14:textId="596DFF3A" w:rsidR="00C24136" w:rsidRPr="00A71D81" w:rsidRDefault="00C24136" w:rsidP="00C24136">
            <w:pPr>
              <w:jc w:val="center"/>
              <w:rPr>
                <w:rFonts w:ascii="GHEA Grapalat" w:hAnsi="GHEA Grapalat"/>
                <w:sz w:val="20"/>
                <w:lang w:val="pt-BR"/>
              </w:rPr>
            </w:pPr>
            <w:r w:rsidRPr="0086555C">
              <w:rPr>
                <w:rFonts w:ascii="GHEA Grapalat" w:hAnsi="GHEA Grapalat"/>
                <w:lang w:val="ru-RU"/>
              </w:rPr>
              <w:t>…</w:t>
            </w:r>
            <w:r w:rsidRPr="0086555C">
              <w:rPr>
                <w:rFonts w:ascii="GHEA Grapalat" w:hAnsi="GHEA Grapalat"/>
              </w:rPr>
              <w:t>%</w:t>
            </w:r>
          </w:p>
        </w:tc>
        <w:tc>
          <w:tcPr>
            <w:tcW w:w="614" w:type="dxa"/>
          </w:tcPr>
          <w:p w14:paraId="32AB82E9" w14:textId="6BE53CD1" w:rsidR="00C24136" w:rsidRPr="00A71D81" w:rsidRDefault="00C24136" w:rsidP="00C24136">
            <w:pPr>
              <w:jc w:val="center"/>
              <w:rPr>
                <w:rFonts w:ascii="GHEA Grapalat" w:hAnsi="GHEA Grapalat"/>
                <w:sz w:val="20"/>
                <w:lang w:val="pt-BR"/>
              </w:rPr>
            </w:pPr>
            <w:r w:rsidRPr="0086555C">
              <w:rPr>
                <w:rFonts w:ascii="GHEA Grapalat" w:hAnsi="GHEA Grapalat"/>
                <w:lang w:val="ru-RU"/>
              </w:rPr>
              <w:t>…</w:t>
            </w:r>
            <w:r w:rsidRPr="0086555C">
              <w:rPr>
                <w:rFonts w:ascii="GHEA Grapalat" w:hAnsi="GHEA Grapalat"/>
              </w:rPr>
              <w:t>%</w:t>
            </w:r>
          </w:p>
        </w:tc>
        <w:tc>
          <w:tcPr>
            <w:tcW w:w="614" w:type="dxa"/>
          </w:tcPr>
          <w:p w14:paraId="78C9F0B2" w14:textId="545B1B94" w:rsidR="00C24136" w:rsidRPr="00A71D81" w:rsidRDefault="00C24136" w:rsidP="00C24136">
            <w:pPr>
              <w:jc w:val="center"/>
              <w:rPr>
                <w:rFonts w:ascii="GHEA Grapalat" w:hAnsi="GHEA Grapalat"/>
                <w:sz w:val="20"/>
                <w:lang w:val="pt-BR"/>
              </w:rPr>
            </w:pPr>
            <w:r w:rsidRPr="0086555C">
              <w:rPr>
                <w:rFonts w:ascii="GHEA Grapalat" w:hAnsi="GHEA Grapalat"/>
                <w:lang w:val="ru-RU"/>
              </w:rPr>
              <w:t>…</w:t>
            </w:r>
            <w:r w:rsidRPr="0086555C">
              <w:rPr>
                <w:rFonts w:ascii="GHEA Grapalat" w:hAnsi="GHEA Grapalat"/>
              </w:rPr>
              <w:t>%</w:t>
            </w:r>
          </w:p>
        </w:tc>
        <w:tc>
          <w:tcPr>
            <w:tcW w:w="614" w:type="dxa"/>
          </w:tcPr>
          <w:p w14:paraId="7623C483" w14:textId="463DEE22" w:rsidR="00C24136" w:rsidRPr="00A71D81" w:rsidRDefault="00C24136" w:rsidP="00C24136">
            <w:pPr>
              <w:jc w:val="center"/>
              <w:rPr>
                <w:rFonts w:ascii="GHEA Grapalat" w:hAnsi="GHEA Grapalat"/>
                <w:sz w:val="20"/>
                <w:lang w:val="pt-BR"/>
              </w:rPr>
            </w:pPr>
            <w:r w:rsidRPr="0086555C">
              <w:rPr>
                <w:rFonts w:ascii="GHEA Grapalat" w:hAnsi="GHEA Grapalat"/>
                <w:lang w:val="ru-RU"/>
              </w:rPr>
              <w:t>…</w:t>
            </w:r>
            <w:r w:rsidRPr="0086555C">
              <w:rPr>
                <w:rFonts w:ascii="GHEA Grapalat" w:hAnsi="GHEA Grapalat"/>
              </w:rPr>
              <w:t>%</w:t>
            </w:r>
          </w:p>
        </w:tc>
        <w:tc>
          <w:tcPr>
            <w:tcW w:w="614" w:type="dxa"/>
          </w:tcPr>
          <w:p w14:paraId="5536CC80" w14:textId="50E5615F" w:rsidR="00C24136" w:rsidRPr="00A71D81" w:rsidRDefault="00C24136" w:rsidP="00C24136">
            <w:pPr>
              <w:jc w:val="center"/>
              <w:rPr>
                <w:rFonts w:ascii="GHEA Grapalat" w:hAnsi="GHEA Grapalat"/>
                <w:sz w:val="20"/>
                <w:lang w:val="pt-BR"/>
              </w:rPr>
            </w:pPr>
            <w:r w:rsidRPr="0086555C">
              <w:rPr>
                <w:rFonts w:ascii="GHEA Grapalat" w:hAnsi="GHEA Grapalat"/>
                <w:lang w:val="ru-RU"/>
              </w:rPr>
              <w:t>…</w:t>
            </w:r>
            <w:r w:rsidRPr="0086555C">
              <w:rPr>
                <w:rFonts w:ascii="GHEA Grapalat" w:hAnsi="GHEA Grapalat"/>
              </w:rPr>
              <w:t>%</w:t>
            </w:r>
          </w:p>
        </w:tc>
        <w:tc>
          <w:tcPr>
            <w:tcW w:w="614" w:type="dxa"/>
          </w:tcPr>
          <w:p w14:paraId="32502E88" w14:textId="0AD55D3F" w:rsidR="00C24136" w:rsidRPr="00A71D81" w:rsidRDefault="00C24136" w:rsidP="00C24136">
            <w:pPr>
              <w:jc w:val="center"/>
              <w:rPr>
                <w:rFonts w:ascii="GHEA Grapalat" w:hAnsi="GHEA Grapalat"/>
                <w:sz w:val="20"/>
                <w:lang w:val="pt-BR"/>
              </w:rPr>
            </w:pPr>
            <w:r w:rsidRPr="0086555C">
              <w:rPr>
                <w:rFonts w:ascii="GHEA Grapalat" w:hAnsi="GHEA Grapalat"/>
                <w:lang w:val="ru-RU"/>
              </w:rPr>
              <w:t>…</w:t>
            </w:r>
            <w:r w:rsidRPr="0086555C">
              <w:rPr>
                <w:rFonts w:ascii="GHEA Grapalat" w:hAnsi="GHEA Grapalat"/>
              </w:rPr>
              <w:t>%</w:t>
            </w:r>
          </w:p>
        </w:tc>
        <w:tc>
          <w:tcPr>
            <w:tcW w:w="823" w:type="dxa"/>
          </w:tcPr>
          <w:p w14:paraId="4915DDB0" w14:textId="01795D06" w:rsidR="00C24136" w:rsidRPr="00A71D81" w:rsidRDefault="00C24136" w:rsidP="00C24136">
            <w:pPr>
              <w:jc w:val="center"/>
              <w:rPr>
                <w:rFonts w:ascii="GHEA Grapalat" w:hAnsi="GHEA Grapalat"/>
                <w:sz w:val="20"/>
                <w:lang w:val="pt-BR"/>
              </w:rPr>
            </w:pPr>
            <w:r w:rsidRPr="00EA59CC">
              <w:t xml:space="preserve">4% </w:t>
            </w:r>
          </w:p>
        </w:tc>
        <w:tc>
          <w:tcPr>
            <w:tcW w:w="961" w:type="dxa"/>
          </w:tcPr>
          <w:p w14:paraId="66E69150" w14:textId="1A74850D" w:rsidR="00C24136" w:rsidRPr="00A71D81" w:rsidRDefault="00C24136" w:rsidP="00C24136">
            <w:pPr>
              <w:jc w:val="center"/>
              <w:rPr>
                <w:rFonts w:ascii="GHEA Grapalat" w:hAnsi="GHEA Grapalat"/>
                <w:sz w:val="20"/>
                <w:lang w:val="pt-BR"/>
              </w:rPr>
            </w:pPr>
            <w:r w:rsidRPr="00EA59CC">
              <w:t>32 %</w:t>
            </w:r>
          </w:p>
        </w:tc>
        <w:tc>
          <w:tcPr>
            <w:tcW w:w="856" w:type="dxa"/>
          </w:tcPr>
          <w:p w14:paraId="366184E0" w14:textId="227D43DA" w:rsidR="00C24136" w:rsidRPr="00A71D81" w:rsidRDefault="00C24136" w:rsidP="00C24136">
            <w:pPr>
              <w:jc w:val="center"/>
              <w:rPr>
                <w:rFonts w:ascii="GHEA Grapalat" w:hAnsi="GHEA Grapalat"/>
                <w:sz w:val="20"/>
                <w:lang w:val="pt-BR"/>
              </w:rPr>
            </w:pPr>
            <w:r w:rsidRPr="00EA59CC">
              <w:t>70 %</w:t>
            </w:r>
          </w:p>
        </w:tc>
        <w:tc>
          <w:tcPr>
            <w:tcW w:w="880" w:type="dxa"/>
          </w:tcPr>
          <w:p w14:paraId="563364E8" w14:textId="465E9271" w:rsidR="00C24136" w:rsidRPr="00A71D81" w:rsidRDefault="00C24136" w:rsidP="00C24136">
            <w:pPr>
              <w:jc w:val="center"/>
              <w:rPr>
                <w:rFonts w:ascii="GHEA Grapalat" w:hAnsi="GHEA Grapalat"/>
                <w:sz w:val="20"/>
                <w:lang w:val="pt-BR"/>
              </w:rPr>
            </w:pPr>
            <w:r w:rsidRPr="00EA59CC">
              <w:t>100 %</w:t>
            </w:r>
          </w:p>
        </w:tc>
        <w:tc>
          <w:tcPr>
            <w:tcW w:w="1720" w:type="dxa"/>
          </w:tcPr>
          <w:p w14:paraId="0CB308D4" w14:textId="57F90DC1" w:rsidR="00C24136" w:rsidRPr="00A71D81" w:rsidRDefault="00C24136" w:rsidP="00C24136">
            <w:pPr>
              <w:jc w:val="center"/>
              <w:rPr>
                <w:rFonts w:ascii="GHEA Grapalat" w:hAnsi="GHEA Grapalat"/>
                <w:sz w:val="20"/>
                <w:lang w:val="pt-BR"/>
              </w:rPr>
            </w:pPr>
            <w:r>
              <w:rPr>
                <w:rFonts w:ascii="GHEA Grapalat" w:hAnsi="GHEA Grapalat"/>
              </w:rPr>
              <w:t>100</w:t>
            </w:r>
            <w:r w:rsidRPr="00B77533">
              <w:rPr>
                <w:rFonts w:ascii="GHEA Grapalat" w:hAnsi="GHEA Grapalat"/>
              </w:rPr>
              <w:t>%</w:t>
            </w:r>
          </w:p>
        </w:tc>
      </w:tr>
      <w:tr w:rsidR="00C24136" w:rsidRPr="00CB2626" w14:paraId="4B3A3452" w14:textId="77777777" w:rsidTr="00BD1E95">
        <w:trPr>
          <w:trHeight w:val="1123"/>
        </w:trPr>
        <w:tc>
          <w:tcPr>
            <w:tcW w:w="1451" w:type="dxa"/>
          </w:tcPr>
          <w:p w14:paraId="4070B373" w14:textId="7D0E3CD8" w:rsidR="00C24136" w:rsidRPr="00FD451A" w:rsidRDefault="00C24136" w:rsidP="00C24136">
            <w:pPr>
              <w:jc w:val="center"/>
              <w:rPr>
                <w:rFonts w:ascii="GHEA Grapalat" w:hAnsi="GHEA Grapalat"/>
                <w:sz w:val="20"/>
              </w:rPr>
            </w:pPr>
            <w:r>
              <w:rPr>
                <w:rFonts w:ascii="GHEA Grapalat" w:hAnsi="GHEA Grapalat"/>
                <w:sz w:val="20"/>
              </w:rPr>
              <w:t>5</w:t>
            </w:r>
          </w:p>
        </w:tc>
        <w:tc>
          <w:tcPr>
            <w:tcW w:w="2057" w:type="dxa"/>
          </w:tcPr>
          <w:p w14:paraId="3EA115F3" w14:textId="29984D40" w:rsidR="00C24136" w:rsidRPr="00A71D81" w:rsidRDefault="00C24136" w:rsidP="00C24136">
            <w:pPr>
              <w:jc w:val="center"/>
              <w:rPr>
                <w:rFonts w:ascii="GHEA Grapalat" w:hAnsi="GHEA Grapalat"/>
                <w:sz w:val="20"/>
                <w:lang w:val="es-ES"/>
              </w:rPr>
            </w:pPr>
            <w:r w:rsidRPr="00D3243E">
              <w:t>15821500</w:t>
            </w:r>
          </w:p>
        </w:tc>
        <w:tc>
          <w:tcPr>
            <w:tcW w:w="1807" w:type="dxa"/>
          </w:tcPr>
          <w:p w14:paraId="44D3D695" w14:textId="52BB6DEA" w:rsidR="00C24136" w:rsidRPr="00A71D81" w:rsidRDefault="00C24136" w:rsidP="00C24136">
            <w:pPr>
              <w:jc w:val="center"/>
              <w:rPr>
                <w:rFonts w:ascii="GHEA Grapalat" w:hAnsi="GHEA Grapalat"/>
                <w:sz w:val="20"/>
                <w:lang w:val="es-ES"/>
              </w:rPr>
            </w:pPr>
            <w:r w:rsidRPr="00D3243E">
              <w:rPr>
                <w:rFonts w:ascii="Sylfaen" w:hAnsi="Sylfaen" w:cs="Calibri"/>
                <w:color w:val="000000"/>
                <w:sz w:val="16"/>
                <w:szCs w:val="16"/>
                <w:lang w:val="hy-AM"/>
              </w:rPr>
              <w:t>թխվածքաբլիթներ</w:t>
            </w:r>
          </w:p>
        </w:tc>
        <w:tc>
          <w:tcPr>
            <w:tcW w:w="614" w:type="dxa"/>
          </w:tcPr>
          <w:p w14:paraId="0DDBDAAA" w14:textId="4724597C" w:rsidR="00C24136" w:rsidRPr="00A71D81" w:rsidRDefault="00C24136" w:rsidP="00C24136">
            <w:pPr>
              <w:jc w:val="center"/>
              <w:rPr>
                <w:rFonts w:ascii="GHEA Grapalat" w:hAnsi="GHEA Grapalat"/>
                <w:sz w:val="20"/>
                <w:lang w:val="pt-BR"/>
              </w:rPr>
            </w:pPr>
            <w:r w:rsidRPr="00F82517">
              <w:rPr>
                <w:rFonts w:ascii="GHEA Grapalat" w:hAnsi="GHEA Grapalat"/>
                <w:lang w:val="ru-RU"/>
              </w:rPr>
              <w:t>…</w:t>
            </w:r>
            <w:r w:rsidRPr="00F82517">
              <w:rPr>
                <w:rFonts w:ascii="GHEA Grapalat" w:hAnsi="GHEA Grapalat"/>
              </w:rPr>
              <w:t>%</w:t>
            </w:r>
          </w:p>
        </w:tc>
        <w:tc>
          <w:tcPr>
            <w:tcW w:w="614" w:type="dxa"/>
          </w:tcPr>
          <w:p w14:paraId="466058A4" w14:textId="5889BB1E" w:rsidR="00C24136" w:rsidRPr="00A71D81" w:rsidRDefault="00C24136" w:rsidP="00C24136">
            <w:pPr>
              <w:jc w:val="center"/>
              <w:rPr>
                <w:rFonts w:ascii="GHEA Grapalat" w:hAnsi="GHEA Grapalat"/>
                <w:sz w:val="20"/>
                <w:lang w:val="pt-BR"/>
              </w:rPr>
            </w:pPr>
            <w:r w:rsidRPr="00F82517">
              <w:rPr>
                <w:rFonts w:ascii="GHEA Grapalat" w:hAnsi="GHEA Grapalat"/>
                <w:lang w:val="ru-RU"/>
              </w:rPr>
              <w:t>…</w:t>
            </w:r>
            <w:r w:rsidRPr="00F82517">
              <w:rPr>
                <w:rFonts w:ascii="GHEA Grapalat" w:hAnsi="GHEA Grapalat"/>
              </w:rPr>
              <w:t>%</w:t>
            </w:r>
          </w:p>
        </w:tc>
        <w:tc>
          <w:tcPr>
            <w:tcW w:w="614" w:type="dxa"/>
          </w:tcPr>
          <w:p w14:paraId="79355DD9" w14:textId="36DC5C45" w:rsidR="00C24136" w:rsidRPr="00A71D81" w:rsidRDefault="00C24136" w:rsidP="00C24136">
            <w:pPr>
              <w:jc w:val="center"/>
              <w:rPr>
                <w:rFonts w:ascii="GHEA Grapalat" w:hAnsi="GHEA Grapalat"/>
                <w:sz w:val="20"/>
                <w:lang w:val="pt-BR"/>
              </w:rPr>
            </w:pPr>
            <w:r w:rsidRPr="00F82517">
              <w:rPr>
                <w:rFonts w:ascii="GHEA Grapalat" w:hAnsi="GHEA Grapalat"/>
                <w:lang w:val="ru-RU"/>
              </w:rPr>
              <w:t>…</w:t>
            </w:r>
            <w:r w:rsidRPr="00F82517">
              <w:rPr>
                <w:rFonts w:ascii="GHEA Grapalat" w:hAnsi="GHEA Grapalat"/>
              </w:rPr>
              <w:t>%</w:t>
            </w:r>
          </w:p>
        </w:tc>
        <w:tc>
          <w:tcPr>
            <w:tcW w:w="614" w:type="dxa"/>
          </w:tcPr>
          <w:p w14:paraId="0F5E389C" w14:textId="3ECC8BE6" w:rsidR="00C24136" w:rsidRPr="00A71D81" w:rsidRDefault="00C24136" w:rsidP="00C24136">
            <w:pPr>
              <w:jc w:val="center"/>
              <w:rPr>
                <w:rFonts w:ascii="GHEA Grapalat" w:hAnsi="GHEA Grapalat"/>
                <w:sz w:val="20"/>
                <w:lang w:val="pt-BR"/>
              </w:rPr>
            </w:pPr>
            <w:r w:rsidRPr="00F82517">
              <w:rPr>
                <w:rFonts w:ascii="GHEA Grapalat" w:hAnsi="GHEA Grapalat"/>
                <w:lang w:val="ru-RU"/>
              </w:rPr>
              <w:t>…</w:t>
            </w:r>
            <w:r w:rsidRPr="00F82517">
              <w:rPr>
                <w:rFonts w:ascii="GHEA Grapalat" w:hAnsi="GHEA Grapalat"/>
              </w:rPr>
              <w:t>%</w:t>
            </w:r>
          </w:p>
        </w:tc>
        <w:tc>
          <w:tcPr>
            <w:tcW w:w="614" w:type="dxa"/>
          </w:tcPr>
          <w:p w14:paraId="2CAE6601" w14:textId="481FBF4F" w:rsidR="00C24136" w:rsidRPr="00A71D81" w:rsidRDefault="00C24136" w:rsidP="00C24136">
            <w:pPr>
              <w:jc w:val="center"/>
              <w:rPr>
                <w:rFonts w:ascii="GHEA Grapalat" w:hAnsi="GHEA Grapalat"/>
                <w:sz w:val="20"/>
                <w:lang w:val="pt-BR"/>
              </w:rPr>
            </w:pPr>
            <w:r w:rsidRPr="00F82517">
              <w:rPr>
                <w:rFonts w:ascii="GHEA Grapalat" w:hAnsi="GHEA Grapalat"/>
                <w:lang w:val="ru-RU"/>
              </w:rPr>
              <w:t>…</w:t>
            </w:r>
            <w:r w:rsidRPr="00F82517">
              <w:rPr>
                <w:rFonts w:ascii="GHEA Grapalat" w:hAnsi="GHEA Grapalat"/>
              </w:rPr>
              <w:t>%</w:t>
            </w:r>
          </w:p>
        </w:tc>
        <w:tc>
          <w:tcPr>
            <w:tcW w:w="614" w:type="dxa"/>
          </w:tcPr>
          <w:p w14:paraId="398C0A15" w14:textId="04FB21DA" w:rsidR="00C24136" w:rsidRPr="00A71D81" w:rsidRDefault="00C24136" w:rsidP="00C24136">
            <w:pPr>
              <w:jc w:val="center"/>
              <w:rPr>
                <w:rFonts w:ascii="GHEA Grapalat" w:hAnsi="GHEA Grapalat"/>
                <w:sz w:val="20"/>
                <w:lang w:val="pt-BR"/>
              </w:rPr>
            </w:pPr>
            <w:r w:rsidRPr="00F82517">
              <w:rPr>
                <w:rFonts w:ascii="GHEA Grapalat" w:hAnsi="GHEA Grapalat"/>
                <w:lang w:val="ru-RU"/>
              </w:rPr>
              <w:t>…</w:t>
            </w:r>
            <w:r w:rsidRPr="00F82517">
              <w:rPr>
                <w:rFonts w:ascii="GHEA Grapalat" w:hAnsi="GHEA Grapalat"/>
              </w:rPr>
              <w:t>%</w:t>
            </w:r>
          </w:p>
        </w:tc>
        <w:tc>
          <w:tcPr>
            <w:tcW w:w="614" w:type="dxa"/>
          </w:tcPr>
          <w:p w14:paraId="4C6B99AD" w14:textId="314E6E1B" w:rsidR="00C24136" w:rsidRPr="00A71D81" w:rsidRDefault="00C24136" w:rsidP="00C24136">
            <w:pPr>
              <w:jc w:val="center"/>
              <w:rPr>
                <w:rFonts w:ascii="GHEA Grapalat" w:hAnsi="GHEA Grapalat"/>
                <w:sz w:val="20"/>
                <w:lang w:val="pt-BR"/>
              </w:rPr>
            </w:pPr>
            <w:r w:rsidRPr="00F82517">
              <w:rPr>
                <w:rFonts w:ascii="GHEA Grapalat" w:hAnsi="GHEA Grapalat"/>
                <w:lang w:val="ru-RU"/>
              </w:rPr>
              <w:t>…</w:t>
            </w:r>
            <w:r w:rsidRPr="00F82517">
              <w:rPr>
                <w:rFonts w:ascii="GHEA Grapalat" w:hAnsi="GHEA Grapalat"/>
              </w:rPr>
              <w:t>%</w:t>
            </w:r>
          </w:p>
        </w:tc>
        <w:tc>
          <w:tcPr>
            <w:tcW w:w="614" w:type="dxa"/>
          </w:tcPr>
          <w:p w14:paraId="56F357B7" w14:textId="28E2C758" w:rsidR="00C24136" w:rsidRPr="00A71D81" w:rsidRDefault="00C24136" w:rsidP="00C24136">
            <w:pPr>
              <w:jc w:val="center"/>
              <w:rPr>
                <w:rFonts w:ascii="GHEA Grapalat" w:hAnsi="GHEA Grapalat"/>
                <w:sz w:val="20"/>
                <w:lang w:val="pt-BR"/>
              </w:rPr>
            </w:pPr>
            <w:r w:rsidRPr="00F82517">
              <w:rPr>
                <w:rFonts w:ascii="GHEA Grapalat" w:hAnsi="GHEA Grapalat"/>
                <w:lang w:val="ru-RU"/>
              </w:rPr>
              <w:t>…</w:t>
            </w:r>
            <w:r w:rsidRPr="00F82517">
              <w:rPr>
                <w:rFonts w:ascii="GHEA Grapalat" w:hAnsi="GHEA Grapalat"/>
              </w:rPr>
              <w:t>%</w:t>
            </w:r>
          </w:p>
        </w:tc>
        <w:tc>
          <w:tcPr>
            <w:tcW w:w="823" w:type="dxa"/>
          </w:tcPr>
          <w:p w14:paraId="5078E777" w14:textId="4D5AC567" w:rsidR="00C24136" w:rsidRPr="00A71D81" w:rsidRDefault="00C24136" w:rsidP="00C24136">
            <w:pPr>
              <w:jc w:val="center"/>
              <w:rPr>
                <w:rFonts w:ascii="GHEA Grapalat" w:hAnsi="GHEA Grapalat"/>
                <w:sz w:val="20"/>
                <w:lang w:val="pt-BR"/>
              </w:rPr>
            </w:pPr>
            <w:r w:rsidRPr="002546C6">
              <w:t xml:space="preserve">4% </w:t>
            </w:r>
          </w:p>
        </w:tc>
        <w:tc>
          <w:tcPr>
            <w:tcW w:w="961" w:type="dxa"/>
          </w:tcPr>
          <w:p w14:paraId="49548DDB" w14:textId="64756A4A" w:rsidR="00C24136" w:rsidRPr="00A71D81" w:rsidRDefault="00C24136" w:rsidP="00C24136">
            <w:pPr>
              <w:jc w:val="center"/>
              <w:rPr>
                <w:rFonts w:ascii="GHEA Grapalat" w:hAnsi="GHEA Grapalat"/>
                <w:sz w:val="20"/>
                <w:lang w:val="pt-BR"/>
              </w:rPr>
            </w:pPr>
            <w:r w:rsidRPr="002546C6">
              <w:t>32 %</w:t>
            </w:r>
          </w:p>
        </w:tc>
        <w:tc>
          <w:tcPr>
            <w:tcW w:w="856" w:type="dxa"/>
          </w:tcPr>
          <w:p w14:paraId="4BD2EB4A" w14:textId="29652CEB" w:rsidR="00C24136" w:rsidRPr="00A71D81" w:rsidRDefault="00C24136" w:rsidP="00C24136">
            <w:pPr>
              <w:jc w:val="center"/>
              <w:rPr>
                <w:rFonts w:ascii="GHEA Grapalat" w:hAnsi="GHEA Grapalat"/>
                <w:sz w:val="20"/>
                <w:lang w:val="pt-BR"/>
              </w:rPr>
            </w:pPr>
            <w:r w:rsidRPr="002546C6">
              <w:t>70 %</w:t>
            </w:r>
          </w:p>
        </w:tc>
        <w:tc>
          <w:tcPr>
            <w:tcW w:w="880" w:type="dxa"/>
          </w:tcPr>
          <w:p w14:paraId="759962D3" w14:textId="22CECFDF" w:rsidR="00C24136" w:rsidRPr="00A71D81" w:rsidRDefault="00C24136" w:rsidP="00C24136">
            <w:pPr>
              <w:jc w:val="center"/>
              <w:rPr>
                <w:rFonts w:ascii="GHEA Grapalat" w:hAnsi="GHEA Grapalat"/>
                <w:sz w:val="20"/>
                <w:lang w:val="pt-BR"/>
              </w:rPr>
            </w:pPr>
            <w:r w:rsidRPr="002546C6">
              <w:t>100 %</w:t>
            </w:r>
          </w:p>
        </w:tc>
        <w:tc>
          <w:tcPr>
            <w:tcW w:w="1720" w:type="dxa"/>
          </w:tcPr>
          <w:p w14:paraId="18713CE7" w14:textId="2472DFCF" w:rsidR="00C24136" w:rsidRPr="00A71D81" w:rsidRDefault="00C24136" w:rsidP="00C24136">
            <w:pPr>
              <w:jc w:val="center"/>
              <w:rPr>
                <w:rFonts w:ascii="GHEA Grapalat" w:hAnsi="GHEA Grapalat"/>
                <w:sz w:val="20"/>
                <w:lang w:val="pt-BR"/>
              </w:rPr>
            </w:pPr>
            <w:r>
              <w:rPr>
                <w:rFonts w:ascii="GHEA Grapalat" w:hAnsi="GHEA Grapalat"/>
              </w:rPr>
              <w:t>100</w:t>
            </w:r>
            <w:r w:rsidRPr="00B77533">
              <w:rPr>
                <w:rFonts w:ascii="GHEA Grapalat" w:hAnsi="GHEA Grapalat"/>
              </w:rPr>
              <w:t>%</w:t>
            </w:r>
          </w:p>
        </w:tc>
      </w:tr>
      <w:tr w:rsidR="00C24136" w:rsidRPr="00CB2626" w14:paraId="0B9A69EE" w14:textId="77777777" w:rsidTr="00BD1E95">
        <w:trPr>
          <w:trHeight w:val="1123"/>
        </w:trPr>
        <w:tc>
          <w:tcPr>
            <w:tcW w:w="1451" w:type="dxa"/>
          </w:tcPr>
          <w:p w14:paraId="3E08B789" w14:textId="2A5CF945" w:rsidR="00C24136" w:rsidRPr="00FD451A" w:rsidRDefault="00C24136" w:rsidP="00C24136">
            <w:pPr>
              <w:jc w:val="center"/>
              <w:rPr>
                <w:rFonts w:ascii="GHEA Grapalat" w:hAnsi="GHEA Grapalat"/>
                <w:sz w:val="20"/>
              </w:rPr>
            </w:pPr>
            <w:r>
              <w:rPr>
                <w:rFonts w:ascii="GHEA Grapalat" w:hAnsi="GHEA Grapalat"/>
                <w:sz w:val="20"/>
              </w:rPr>
              <w:t>6</w:t>
            </w:r>
          </w:p>
        </w:tc>
        <w:tc>
          <w:tcPr>
            <w:tcW w:w="2057" w:type="dxa"/>
          </w:tcPr>
          <w:p w14:paraId="6F75C6E0" w14:textId="2FE5FEE0" w:rsidR="00C24136" w:rsidRPr="002407A0" w:rsidRDefault="00C24136" w:rsidP="00C24136">
            <w:pPr>
              <w:jc w:val="center"/>
            </w:pPr>
            <w:r w:rsidRPr="00D3243E">
              <w:t>15551600</w:t>
            </w:r>
          </w:p>
        </w:tc>
        <w:tc>
          <w:tcPr>
            <w:tcW w:w="1807" w:type="dxa"/>
          </w:tcPr>
          <w:p w14:paraId="145B83DA" w14:textId="497E1630" w:rsidR="00C24136" w:rsidRPr="004F11D1" w:rsidRDefault="00C24136" w:rsidP="00C24136">
            <w:pPr>
              <w:jc w:val="center"/>
              <w:rPr>
                <w:rFonts w:ascii="Sylfaen" w:hAnsi="Sylfaen" w:cs="Calibri"/>
                <w:color w:val="000000"/>
                <w:sz w:val="16"/>
                <w:szCs w:val="16"/>
                <w:lang w:val="hy-AM"/>
              </w:rPr>
            </w:pPr>
            <w:r w:rsidRPr="00D3243E">
              <w:rPr>
                <w:rFonts w:ascii="Sylfaen" w:hAnsi="Sylfaen" w:cs="Calibri"/>
                <w:color w:val="000000"/>
                <w:sz w:val="16"/>
                <w:szCs w:val="16"/>
                <w:lang w:val="hy-AM"/>
              </w:rPr>
              <w:t>մածուն</w:t>
            </w:r>
          </w:p>
        </w:tc>
        <w:tc>
          <w:tcPr>
            <w:tcW w:w="614" w:type="dxa"/>
          </w:tcPr>
          <w:p w14:paraId="15DDFB12" w14:textId="3FD94BB4" w:rsidR="00C24136" w:rsidRPr="00F82517" w:rsidRDefault="00C24136" w:rsidP="00C24136">
            <w:pPr>
              <w:jc w:val="center"/>
              <w:rPr>
                <w:rFonts w:ascii="GHEA Grapalat" w:hAnsi="GHEA Grapalat"/>
                <w:lang w:val="ru-RU"/>
              </w:rPr>
            </w:pPr>
            <w:r w:rsidRPr="00F82517">
              <w:rPr>
                <w:rFonts w:ascii="GHEA Grapalat" w:hAnsi="GHEA Grapalat"/>
                <w:lang w:val="ru-RU"/>
              </w:rPr>
              <w:t>…</w:t>
            </w:r>
            <w:r w:rsidRPr="00F82517">
              <w:rPr>
                <w:rFonts w:ascii="GHEA Grapalat" w:hAnsi="GHEA Grapalat"/>
              </w:rPr>
              <w:t>%</w:t>
            </w:r>
          </w:p>
        </w:tc>
        <w:tc>
          <w:tcPr>
            <w:tcW w:w="614" w:type="dxa"/>
          </w:tcPr>
          <w:p w14:paraId="7FF58FD7" w14:textId="0E3A0499" w:rsidR="00C24136" w:rsidRPr="00F82517" w:rsidRDefault="00C24136" w:rsidP="00C24136">
            <w:pPr>
              <w:jc w:val="center"/>
              <w:rPr>
                <w:rFonts w:ascii="GHEA Grapalat" w:hAnsi="GHEA Grapalat"/>
                <w:lang w:val="ru-RU"/>
              </w:rPr>
            </w:pPr>
            <w:r w:rsidRPr="00F82517">
              <w:rPr>
                <w:rFonts w:ascii="GHEA Grapalat" w:hAnsi="GHEA Grapalat"/>
                <w:lang w:val="ru-RU"/>
              </w:rPr>
              <w:t>…</w:t>
            </w:r>
            <w:r w:rsidRPr="00F82517">
              <w:rPr>
                <w:rFonts w:ascii="GHEA Grapalat" w:hAnsi="GHEA Grapalat"/>
              </w:rPr>
              <w:t>%</w:t>
            </w:r>
          </w:p>
        </w:tc>
        <w:tc>
          <w:tcPr>
            <w:tcW w:w="614" w:type="dxa"/>
          </w:tcPr>
          <w:p w14:paraId="0A9C350D" w14:textId="62CF0AA4" w:rsidR="00C24136" w:rsidRPr="00F82517" w:rsidRDefault="00C24136" w:rsidP="00C24136">
            <w:pPr>
              <w:jc w:val="center"/>
              <w:rPr>
                <w:rFonts w:ascii="GHEA Grapalat" w:hAnsi="GHEA Grapalat"/>
                <w:lang w:val="ru-RU"/>
              </w:rPr>
            </w:pPr>
            <w:r w:rsidRPr="00F82517">
              <w:rPr>
                <w:rFonts w:ascii="GHEA Grapalat" w:hAnsi="GHEA Grapalat"/>
                <w:lang w:val="ru-RU"/>
              </w:rPr>
              <w:t>…</w:t>
            </w:r>
            <w:r w:rsidRPr="00F82517">
              <w:rPr>
                <w:rFonts w:ascii="GHEA Grapalat" w:hAnsi="GHEA Grapalat"/>
              </w:rPr>
              <w:t>%</w:t>
            </w:r>
          </w:p>
        </w:tc>
        <w:tc>
          <w:tcPr>
            <w:tcW w:w="614" w:type="dxa"/>
          </w:tcPr>
          <w:p w14:paraId="25ABF6A3" w14:textId="3BD82419" w:rsidR="00C24136" w:rsidRPr="00F82517" w:rsidRDefault="00C24136" w:rsidP="00C24136">
            <w:pPr>
              <w:jc w:val="center"/>
              <w:rPr>
                <w:rFonts w:ascii="GHEA Grapalat" w:hAnsi="GHEA Grapalat"/>
                <w:lang w:val="ru-RU"/>
              </w:rPr>
            </w:pPr>
            <w:r w:rsidRPr="00F82517">
              <w:rPr>
                <w:rFonts w:ascii="GHEA Grapalat" w:hAnsi="GHEA Grapalat"/>
                <w:lang w:val="ru-RU"/>
              </w:rPr>
              <w:t>…</w:t>
            </w:r>
            <w:r w:rsidRPr="00F82517">
              <w:rPr>
                <w:rFonts w:ascii="GHEA Grapalat" w:hAnsi="GHEA Grapalat"/>
              </w:rPr>
              <w:t>%</w:t>
            </w:r>
          </w:p>
        </w:tc>
        <w:tc>
          <w:tcPr>
            <w:tcW w:w="614" w:type="dxa"/>
          </w:tcPr>
          <w:p w14:paraId="5121868F" w14:textId="6DEDA9D9" w:rsidR="00C24136" w:rsidRPr="00F82517" w:rsidRDefault="00C24136" w:rsidP="00C24136">
            <w:pPr>
              <w:jc w:val="center"/>
              <w:rPr>
                <w:rFonts w:ascii="GHEA Grapalat" w:hAnsi="GHEA Grapalat"/>
                <w:lang w:val="ru-RU"/>
              </w:rPr>
            </w:pPr>
            <w:r w:rsidRPr="00F82517">
              <w:rPr>
                <w:rFonts w:ascii="GHEA Grapalat" w:hAnsi="GHEA Grapalat"/>
                <w:lang w:val="ru-RU"/>
              </w:rPr>
              <w:t>…</w:t>
            </w:r>
            <w:r w:rsidRPr="00F82517">
              <w:rPr>
                <w:rFonts w:ascii="GHEA Grapalat" w:hAnsi="GHEA Grapalat"/>
              </w:rPr>
              <w:t>%</w:t>
            </w:r>
          </w:p>
        </w:tc>
        <w:tc>
          <w:tcPr>
            <w:tcW w:w="614" w:type="dxa"/>
          </w:tcPr>
          <w:p w14:paraId="0E33F066" w14:textId="5199D0B5" w:rsidR="00C24136" w:rsidRPr="00F82517" w:rsidRDefault="00C24136" w:rsidP="00C24136">
            <w:pPr>
              <w:jc w:val="center"/>
              <w:rPr>
                <w:rFonts w:ascii="GHEA Grapalat" w:hAnsi="GHEA Grapalat"/>
                <w:lang w:val="ru-RU"/>
              </w:rPr>
            </w:pPr>
            <w:r w:rsidRPr="00F82517">
              <w:rPr>
                <w:rFonts w:ascii="GHEA Grapalat" w:hAnsi="GHEA Grapalat"/>
                <w:lang w:val="ru-RU"/>
              </w:rPr>
              <w:t>…</w:t>
            </w:r>
            <w:r w:rsidRPr="00F82517">
              <w:rPr>
                <w:rFonts w:ascii="GHEA Grapalat" w:hAnsi="GHEA Grapalat"/>
              </w:rPr>
              <w:t>%</w:t>
            </w:r>
          </w:p>
        </w:tc>
        <w:tc>
          <w:tcPr>
            <w:tcW w:w="614" w:type="dxa"/>
          </w:tcPr>
          <w:p w14:paraId="799A215D" w14:textId="14E898BB" w:rsidR="00C24136" w:rsidRPr="00F82517" w:rsidRDefault="00C24136" w:rsidP="00C24136">
            <w:pPr>
              <w:jc w:val="center"/>
              <w:rPr>
                <w:rFonts w:ascii="GHEA Grapalat" w:hAnsi="GHEA Grapalat"/>
                <w:lang w:val="ru-RU"/>
              </w:rPr>
            </w:pPr>
            <w:r w:rsidRPr="00F82517">
              <w:rPr>
                <w:rFonts w:ascii="GHEA Grapalat" w:hAnsi="GHEA Grapalat"/>
                <w:lang w:val="ru-RU"/>
              </w:rPr>
              <w:t>…</w:t>
            </w:r>
            <w:r w:rsidRPr="00F82517">
              <w:rPr>
                <w:rFonts w:ascii="GHEA Grapalat" w:hAnsi="GHEA Grapalat"/>
              </w:rPr>
              <w:t>%</w:t>
            </w:r>
          </w:p>
        </w:tc>
        <w:tc>
          <w:tcPr>
            <w:tcW w:w="614" w:type="dxa"/>
          </w:tcPr>
          <w:p w14:paraId="28FEE259" w14:textId="3A3803C4" w:rsidR="00C24136" w:rsidRPr="00F82517" w:rsidRDefault="00C24136" w:rsidP="00C24136">
            <w:pPr>
              <w:jc w:val="center"/>
              <w:rPr>
                <w:rFonts w:ascii="GHEA Grapalat" w:hAnsi="GHEA Grapalat"/>
                <w:lang w:val="ru-RU"/>
              </w:rPr>
            </w:pPr>
            <w:r w:rsidRPr="00F82517">
              <w:rPr>
                <w:rFonts w:ascii="GHEA Grapalat" w:hAnsi="GHEA Grapalat"/>
                <w:lang w:val="ru-RU"/>
              </w:rPr>
              <w:t>…</w:t>
            </w:r>
            <w:r w:rsidRPr="00F82517">
              <w:rPr>
                <w:rFonts w:ascii="GHEA Grapalat" w:hAnsi="GHEA Grapalat"/>
              </w:rPr>
              <w:t>%</w:t>
            </w:r>
          </w:p>
        </w:tc>
        <w:tc>
          <w:tcPr>
            <w:tcW w:w="823" w:type="dxa"/>
          </w:tcPr>
          <w:p w14:paraId="553E4A05" w14:textId="686DBED5" w:rsidR="00C24136" w:rsidRDefault="00C24136" w:rsidP="00C24136">
            <w:pPr>
              <w:jc w:val="center"/>
              <w:rPr>
                <w:rFonts w:ascii="GHEA Grapalat" w:hAnsi="GHEA Grapalat"/>
                <w:sz w:val="20"/>
                <w:lang w:val="pt-BR"/>
              </w:rPr>
            </w:pPr>
            <w:r w:rsidRPr="004C53F5">
              <w:t xml:space="preserve">4% </w:t>
            </w:r>
          </w:p>
        </w:tc>
        <w:tc>
          <w:tcPr>
            <w:tcW w:w="961" w:type="dxa"/>
          </w:tcPr>
          <w:p w14:paraId="51AA8BEA" w14:textId="6A4DF83B" w:rsidR="00C24136" w:rsidRDefault="00C24136" w:rsidP="00C24136">
            <w:pPr>
              <w:jc w:val="center"/>
              <w:rPr>
                <w:rFonts w:ascii="GHEA Grapalat" w:hAnsi="GHEA Grapalat"/>
                <w:sz w:val="20"/>
                <w:lang w:val="pt-BR"/>
              </w:rPr>
            </w:pPr>
            <w:r w:rsidRPr="004C53F5">
              <w:t>32 %</w:t>
            </w:r>
          </w:p>
        </w:tc>
        <w:tc>
          <w:tcPr>
            <w:tcW w:w="856" w:type="dxa"/>
          </w:tcPr>
          <w:p w14:paraId="16C671A4" w14:textId="3C6E32FF" w:rsidR="00C24136" w:rsidRDefault="00C24136" w:rsidP="00C24136">
            <w:pPr>
              <w:jc w:val="center"/>
              <w:rPr>
                <w:rFonts w:ascii="GHEA Grapalat" w:hAnsi="GHEA Grapalat"/>
                <w:sz w:val="20"/>
                <w:lang w:val="pt-BR"/>
              </w:rPr>
            </w:pPr>
            <w:r w:rsidRPr="004C53F5">
              <w:t>70 %</w:t>
            </w:r>
          </w:p>
        </w:tc>
        <w:tc>
          <w:tcPr>
            <w:tcW w:w="880" w:type="dxa"/>
          </w:tcPr>
          <w:p w14:paraId="56026E0E" w14:textId="298A0DE1" w:rsidR="00C24136" w:rsidRDefault="00C24136" w:rsidP="00C24136">
            <w:pPr>
              <w:jc w:val="center"/>
              <w:rPr>
                <w:rFonts w:ascii="GHEA Grapalat" w:hAnsi="GHEA Grapalat" w:cs="Arial"/>
                <w:sz w:val="18"/>
                <w:szCs w:val="18"/>
                <w:lang w:val="pt-BR"/>
              </w:rPr>
            </w:pPr>
            <w:r w:rsidRPr="004C53F5">
              <w:t>100 %</w:t>
            </w:r>
          </w:p>
        </w:tc>
        <w:tc>
          <w:tcPr>
            <w:tcW w:w="1720" w:type="dxa"/>
          </w:tcPr>
          <w:p w14:paraId="3644E1E2" w14:textId="60AB974A" w:rsidR="00C24136" w:rsidRDefault="00C24136" w:rsidP="00C24136">
            <w:pPr>
              <w:jc w:val="center"/>
              <w:rPr>
                <w:rFonts w:ascii="GHEA Grapalat" w:hAnsi="GHEA Grapalat"/>
              </w:rPr>
            </w:pPr>
            <w:r>
              <w:rPr>
                <w:rFonts w:ascii="GHEA Grapalat" w:hAnsi="GHEA Grapalat"/>
              </w:rPr>
              <w:t>100</w:t>
            </w:r>
            <w:r w:rsidRPr="00B77533">
              <w:rPr>
                <w:rFonts w:ascii="GHEA Grapalat" w:hAnsi="GHEA Grapalat"/>
              </w:rPr>
              <w:t>%</w:t>
            </w:r>
          </w:p>
        </w:tc>
      </w:tr>
    </w:tbl>
    <w:p w14:paraId="628A6707" w14:textId="77777777" w:rsidR="00071D1C" w:rsidRPr="00CB2626" w:rsidRDefault="00071D1C" w:rsidP="00EF3662">
      <w:pPr>
        <w:rPr>
          <w:rFonts w:ascii="GHEA Grapalat" w:hAnsi="GHEA Grapalat"/>
          <w:i/>
          <w:sz w:val="18"/>
          <w:szCs w:val="18"/>
          <w:lang w:val="es-ES"/>
        </w:rPr>
      </w:pPr>
    </w:p>
    <w:p w14:paraId="729F5247" w14:textId="77777777" w:rsidR="00071D1C" w:rsidRPr="00A71D81" w:rsidRDefault="00071D1C" w:rsidP="00EF3662">
      <w:pPr>
        <w:rPr>
          <w:rFonts w:ascii="GHEA Grapalat" w:hAnsi="GHEA Grapalat" w:cs="Sylfaen"/>
          <w:i/>
          <w:sz w:val="18"/>
          <w:szCs w:val="18"/>
          <w:lang w:val="pt-BR"/>
        </w:rPr>
      </w:pPr>
      <w:r w:rsidRPr="006447E3">
        <w:rPr>
          <w:rFonts w:ascii="GHEA Grapalat" w:hAnsi="GHEA Grapalat"/>
          <w:i/>
          <w:sz w:val="18"/>
          <w:szCs w:val="18"/>
          <w:lang w:val="es-ES"/>
        </w:rPr>
        <w:t xml:space="preserve">* </w:t>
      </w:r>
      <w:r w:rsidRPr="00A71D81">
        <w:rPr>
          <w:rFonts w:ascii="GHEA Grapalat" w:hAnsi="GHEA Grapalat" w:cs="Sylfaen"/>
          <w:i/>
          <w:sz w:val="18"/>
          <w:szCs w:val="18"/>
          <w:lang w:val="pt-BR"/>
        </w:rPr>
        <w:t>Վճարման</w:t>
      </w:r>
      <w:r w:rsidRPr="006447E3">
        <w:rPr>
          <w:rFonts w:ascii="GHEA Grapalat" w:hAnsi="GHEA Grapalat" w:cs="Times Armenian"/>
          <w:i/>
          <w:sz w:val="18"/>
          <w:szCs w:val="18"/>
          <w:lang w:val="es-ES"/>
        </w:rPr>
        <w:t xml:space="preserve"> </w:t>
      </w:r>
      <w:r w:rsidRPr="00A71D81">
        <w:rPr>
          <w:rFonts w:ascii="GHEA Grapalat" w:hAnsi="GHEA Grapalat" w:cs="Sylfaen"/>
          <w:i/>
          <w:sz w:val="18"/>
          <w:szCs w:val="18"/>
          <w:lang w:val="pt-BR"/>
        </w:rPr>
        <w:t>ենթակա</w:t>
      </w:r>
      <w:r w:rsidRPr="006447E3">
        <w:rPr>
          <w:rFonts w:ascii="GHEA Grapalat" w:hAnsi="GHEA Grapalat" w:cs="Times Armenian"/>
          <w:i/>
          <w:sz w:val="18"/>
          <w:szCs w:val="18"/>
          <w:lang w:val="es-ES"/>
        </w:rPr>
        <w:t xml:space="preserve"> </w:t>
      </w:r>
      <w:r w:rsidRPr="00A71D81">
        <w:rPr>
          <w:rFonts w:ascii="GHEA Grapalat" w:hAnsi="GHEA Grapalat" w:cs="Sylfaen"/>
          <w:i/>
          <w:sz w:val="18"/>
          <w:szCs w:val="18"/>
          <w:lang w:val="pt-BR"/>
        </w:rPr>
        <w:t>գումարները</w:t>
      </w:r>
      <w:r w:rsidRPr="006447E3">
        <w:rPr>
          <w:rFonts w:ascii="GHEA Grapalat" w:hAnsi="GHEA Grapalat" w:cs="Times Armenian"/>
          <w:i/>
          <w:sz w:val="18"/>
          <w:szCs w:val="18"/>
          <w:lang w:val="es-ES"/>
        </w:rPr>
        <w:t xml:space="preserve"> </w:t>
      </w:r>
      <w:r w:rsidRPr="00A71D81">
        <w:rPr>
          <w:rFonts w:ascii="GHEA Grapalat" w:hAnsi="GHEA Grapalat" w:cs="Sylfaen"/>
          <w:i/>
          <w:sz w:val="18"/>
          <w:szCs w:val="18"/>
          <w:lang w:val="pt-BR"/>
        </w:rPr>
        <w:t>ներկայացվում են աճողական</w:t>
      </w:r>
      <w:r w:rsidRPr="006447E3">
        <w:rPr>
          <w:rFonts w:ascii="GHEA Grapalat" w:hAnsi="GHEA Grapalat" w:cs="Times Armenian"/>
          <w:i/>
          <w:sz w:val="18"/>
          <w:szCs w:val="18"/>
          <w:lang w:val="es-ES"/>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21988" w:rsidRDefault="00071D1C" w:rsidP="00EF3662">
            <w:pPr>
              <w:rPr>
                <w:rFonts w:ascii="GHEA Grapalat" w:hAnsi="GHEA Grapalat"/>
                <w:sz w:val="22"/>
                <w:szCs w:val="22"/>
                <w:lang w:val="es-ES"/>
              </w:rPr>
            </w:pPr>
          </w:p>
          <w:p w14:paraId="1137EE99" w14:textId="77777777" w:rsidR="00A21988" w:rsidRPr="006C6579" w:rsidRDefault="00A21988" w:rsidP="00A21988">
            <w:pPr>
              <w:rPr>
                <w:rFonts w:ascii="Sylfaen" w:hAnsi="Sylfaen"/>
                <w:sz w:val="22"/>
                <w:szCs w:val="22"/>
                <w:u w:val="single"/>
                <w:lang w:val="hy-AM"/>
              </w:rPr>
            </w:pPr>
            <w:r w:rsidRPr="006C6579">
              <w:rPr>
                <w:rFonts w:ascii="Sylfaen" w:hAnsi="Sylfaen"/>
                <w:sz w:val="22"/>
                <w:szCs w:val="22"/>
                <w:u w:val="single"/>
                <w:lang w:val="hy-AM"/>
              </w:rPr>
              <w:t>&lt;&lt;ՀՀ Արարատի մարզի Հովտաշատի միջնակարգ դպրոց&gt;&gt; ՊՈԱԿ</w:t>
            </w:r>
          </w:p>
          <w:p w14:paraId="29C915B6" w14:textId="3A04B231" w:rsidR="00A21988" w:rsidRDefault="00A21988" w:rsidP="00A21988">
            <w:pPr>
              <w:rPr>
                <w:rFonts w:ascii="Sylfaen" w:hAnsi="Sylfaen"/>
                <w:sz w:val="22"/>
                <w:szCs w:val="22"/>
                <w:u w:val="single"/>
                <w:lang w:val="hy-AM"/>
              </w:rPr>
            </w:pPr>
            <w:r w:rsidRPr="006C6579">
              <w:rPr>
                <w:rFonts w:ascii="Sylfaen" w:hAnsi="Sylfaen"/>
                <w:sz w:val="22"/>
                <w:szCs w:val="22"/>
                <w:u w:val="single"/>
                <w:lang w:val="hy-AM"/>
              </w:rPr>
              <w:t>Գ. Հովտաշատ, Բաղրամյան 110</w:t>
            </w:r>
          </w:p>
          <w:p w14:paraId="6134C862" w14:textId="25B87787" w:rsidR="00F7682E" w:rsidRPr="006C6579" w:rsidRDefault="00F7682E" w:rsidP="00A21988">
            <w:pPr>
              <w:rPr>
                <w:rFonts w:ascii="Sylfaen" w:hAnsi="Sylfaen"/>
                <w:sz w:val="22"/>
                <w:szCs w:val="22"/>
                <w:u w:val="single"/>
                <w:lang w:val="hy-AM"/>
              </w:rPr>
            </w:pPr>
            <w:r w:rsidRPr="00F7682E">
              <w:rPr>
                <w:rFonts w:ascii="Sylfaen" w:hAnsi="Sylfaen"/>
                <w:sz w:val="22"/>
                <w:szCs w:val="22"/>
                <w:u w:val="single"/>
                <w:lang w:val="hy-AM"/>
              </w:rPr>
              <w:t>ՀՎՀՀ  03804168</w:t>
            </w:r>
          </w:p>
          <w:p w14:paraId="2252AE73" w14:textId="77777777" w:rsidR="00A21988" w:rsidRPr="006C6579" w:rsidRDefault="00A21988" w:rsidP="00A21988">
            <w:pPr>
              <w:rPr>
                <w:rFonts w:ascii="Sylfaen" w:hAnsi="Sylfaen"/>
                <w:sz w:val="22"/>
                <w:szCs w:val="22"/>
                <w:u w:val="single"/>
                <w:lang w:val="hy-AM"/>
              </w:rPr>
            </w:pPr>
            <w:r w:rsidRPr="006C6579">
              <w:rPr>
                <w:rFonts w:ascii="Sylfaen" w:hAnsi="Sylfaen"/>
                <w:sz w:val="22"/>
                <w:szCs w:val="22"/>
                <w:u w:val="single"/>
                <w:lang w:val="hy-AM"/>
              </w:rPr>
              <w:t>ՀՀ ՖՆ Գործառնական վարչություն</w:t>
            </w:r>
          </w:p>
          <w:p w14:paraId="58FB489E" w14:textId="77777777" w:rsidR="00A21988" w:rsidRPr="006C6579" w:rsidRDefault="00A21988" w:rsidP="00A21988">
            <w:pPr>
              <w:rPr>
                <w:rFonts w:ascii="Sylfaen" w:hAnsi="Sylfaen"/>
                <w:sz w:val="22"/>
                <w:szCs w:val="22"/>
                <w:u w:val="single"/>
                <w:lang w:val="hy-AM"/>
              </w:rPr>
            </w:pPr>
            <w:r w:rsidRPr="006C6579">
              <w:rPr>
                <w:rFonts w:ascii="Sylfaen" w:hAnsi="Sylfaen"/>
                <w:sz w:val="22"/>
                <w:szCs w:val="22"/>
                <w:u w:val="single"/>
                <w:lang w:val="hy-AM"/>
              </w:rPr>
              <w:t>հ/հ 900438000201</w:t>
            </w:r>
          </w:p>
          <w:p w14:paraId="3B1DC33E" w14:textId="77777777" w:rsidR="00A21988" w:rsidRPr="006C6579" w:rsidRDefault="00A21988" w:rsidP="00A21988">
            <w:pPr>
              <w:rPr>
                <w:rFonts w:ascii="Sylfaen" w:hAnsi="Sylfaen"/>
                <w:sz w:val="22"/>
                <w:szCs w:val="22"/>
                <w:u w:val="single"/>
                <w:lang w:val="hy-AM"/>
              </w:rPr>
            </w:pPr>
            <w:r w:rsidRPr="006C6579">
              <w:rPr>
                <w:rFonts w:ascii="Sylfaen" w:hAnsi="Sylfaen"/>
                <w:sz w:val="22"/>
                <w:szCs w:val="22"/>
                <w:u w:val="single"/>
                <w:lang w:val="hy-AM"/>
              </w:rPr>
              <w:t xml:space="preserve">տնօրեն՝      Հասմիկ Եգորյան </w:t>
            </w:r>
          </w:p>
          <w:p w14:paraId="347DE8F1" w14:textId="77777777" w:rsidR="00071D1C" w:rsidRPr="00A21988" w:rsidRDefault="00071D1C" w:rsidP="00EF3662">
            <w:pPr>
              <w:jc w:val="center"/>
              <w:rPr>
                <w:rFonts w:ascii="GHEA Grapalat" w:hAnsi="GHEA Grapalat"/>
                <w:sz w:val="18"/>
                <w:szCs w:val="18"/>
                <w:lang w:val="hy-AM"/>
              </w:rPr>
            </w:pPr>
            <w:r w:rsidRPr="00A21988">
              <w:rPr>
                <w:rFonts w:ascii="GHEA Grapalat" w:hAnsi="GHEA Grapalat"/>
                <w:sz w:val="18"/>
                <w:szCs w:val="18"/>
                <w:lang w:val="hy-AM"/>
              </w:rPr>
              <w:t>/</w:t>
            </w:r>
            <w:r w:rsidRPr="00A21988">
              <w:rPr>
                <w:rFonts w:ascii="GHEA Grapalat" w:hAnsi="GHEA Grapalat" w:cs="Sylfaen"/>
                <w:sz w:val="18"/>
                <w:szCs w:val="18"/>
                <w:lang w:val="hy-AM"/>
              </w:rPr>
              <w:t>ստորագրություն</w:t>
            </w:r>
            <w:r w:rsidRPr="00A21988">
              <w:rPr>
                <w:rFonts w:ascii="GHEA Grapalat" w:hAnsi="GHEA Grapalat"/>
                <w:sz w:val="18"/>
                <w:szCs w:val="18"/>
                <w:lang w:val="hy-AM"/>
              </w:rPr>
              <w:t>/</w:t>
            </w:r>
          </w:p>
          <w:p w14:paraId="5D5E3C8B" w14:textId="77777777" w:rsidR="00071D1C" w:rsidRPr="00A21988" w:rsidRDefault="00071D1C" w:rsidP="00EF3662">
            <w:pPr>
              <w:jc w:val="center"/>
              <w:rPr>
                <w:rFonts w:ascii="GHEA Grapalat" w:hAnsi="GHEA Grapalat"/>
                <w:sz w:val="18"/>
                <w:szCs w:val="18"/>
                <w:lang w:val="hy-AM"/>
              </w:rPr>
            </w:pPr>
            <w:r w:rsidRPr="00A21988">
              <w:rPr>
                <w:rFonts w:ascii="GHEA Grapalat" w:hAnsi="GHEA Grapalat" w:cs="Sylfaen"/>
                <w:sz w:val="18"/>
                <w:szCs w:val="18"/>
                <w:lang w:val="hy-AM"/>
              </w:rPr>
              <w:t>Կ</w:t>
            </w:r>
            <w:r w:rsidRPr="00A21988">
              <w:rPr>
                <w:rFonts w:ascii="GHEA Grapalat" w:hAnsi="GHEA Grapalat"/>
                <w:sz w:val="18"/>
                <w:szCs w:val="18"/>
                <w:lang w:val="hy-AM"/>
              </w:rPr>
              <w:t>.</w:t>
            </w:r>
            <w:r w:rsidRPr="00A21988">
              <w:rPr>
                <w:rFonts w:ascii="GHEA Grapalat" w:hAnsi="GHEA Grapalat" w:cs="Sylfaen"/>
                <w:sz w:val="18"/>
                <w:szCs w:val="18"/>
                <w:lang w:val="hy-AM"/>
              </w:rPr>
              <w:t>Տ</w:t>
            </w:r>
          </w:p>
        </w:tc>
        <w:tc>
          <w:tcPr>
            <w:tcW w:w="760" w:type="dxa"/>
          </w:tcPr>
          <w:p w14:paraId="034575EB" w14:textId="77777777" w:rsidR="00071D1C" w:rsidRPr="00A21988"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8B7445">
          <w:footnotePr>
            <w:pos w:val="beneathText"/>
          </w:footnotePr>
          <w:pgSz w:w="16838" w:h="11906" w:orient="landscape" w:code="9"/>
          <w:pgMar w:top="662" w:right="533" w:bottom="56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A71D81" w:rsidRDefault="00071D1C" w:rsidP="00EF3662">
      <w:pPr>
        <w:jc w:val="right"/>
        <w:rPr>
          <w:rFonts w:ascii="GHEA Grapalat" w:hAnsi="GHEA Grapalat"/>
          <w:i/>
          <w:sz w:val="18"/>
        </w:rPr>
      </w:pPr>
      <w:r w:rsidRPr="00A71D81">
        <w:rPr>
          <w:rFonts w:ascii="GHEA Grapalat" w:hAnsi="GHEA Grapalat"/>
          <w:i/>
          <w:sz w:val="18"/>
          <w:lang w:val="hy-AM"/>
        </w:rPr>
        <w:t xml:space="preserve">Հավելված N </w:t>
      </w:r>
      <w:r w:rsidRPr="00A71D81">
        <w:rPr>
          <w:rFonts w:ascii="GHEA Grapalat" w:hAnsi="GHEA Grapalat"/>
          <w:i/>
          <w:sz w:val="18"/>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A71D81" w:rsidRDefault="00071D1C" w:rsidP="00EF3662">
      <w:pPr>
        <w:ind w:left="-142" w:firstLine="142"/>
        <w:jc w:val="center"/>
        <w:rPr>
          <w:rFonts w:ascii="GHEA Grapalat" w:hAnsi="GHEA Grapalat" w:cs="Sylfaen"/>
          <w:b/>
        </w:rPr>
      </w:pPr>
    </w:p>
    <w:p w14:paraId="14F9B95B" w14:textId="77777777" w:rsidR="0038400D" w:rsidRPr="00A71D81"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058D3"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w:t>
      </w:r>
      <w:proofErr w:type="spellStart"/>
      <w:r w:rsidRPr="00A71D81">
        <w:rPr>
          <w:rFonts w:ascii="GHEA Grapalat" w:hAnsi="GHEA Grapalat" w:cs="Sylfaen"/>
          <w:sz w:val="20"/>
        </w:rPr>
        <w:t>միջև</w:t>
      </w:r>
      <w:proofErr w:type="spellEnd"/>
      <w:r w:rsidRPr="00A71D81">
        <w:rPr>
          <w:rFonts w:ascii="GHEA Grapalat" w:hAnsi="GHEA Grapalat" w:cs="Sylfaen"/>
          <w:sz w:val="20"/>
        </w:rPr>
        <w:t xml:space="preserve">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943598D" w14:textId="77777777" w:rsidR="00071D1C" w:rsidRPr="00AE2768" w:rsidRDefault="00071D1C" w:rsidP="00EF3662">
      <w:pPr>
        <w:ind w:left="-142" w:firstLine="142"/>
        <w:jc w:val="center"/>
        <w:rPr>
          <w:rFonts w:ascii="GHEA Grapalat" w:hAnsi="GHEA Grapalat" w:cs="Sylfaen"/>
          <w:b/>
        </w:rPr>
      </w:pPr>
    </w:p>
    <w:p w14:paraId="37CF58AE" w14:textId="77777777" w:rsidR="00071D1C" w:rsidRPr="00AE2768" w:rsidRDefault="00071D1C" w:rsidP="00EF3662">
      <w:pPr>
        <w:ind w:left="-142" w:firstLine="142"/>
        <w:jc w:val="center"/>
        <w:rPr>
          <w:rFonts w:ascii="GHEA Grapalat" w:hAnsi="GHEA Grapalat" w:cs="Sylfaen"/>
          <w:b/>
        </w:rPr>
      </w:pPr>
    </w:p>
    <w:p w14:paraId="2889D89D" w14:textId="77777777" w:rsidR="00536BFB" w:rsidRPr="00AE2768" w:rsidRDefault="00536BFB" w:rsidP="00EF3662">
      <w:pPr>
        <w:rPr>
          <w:rFonts w:ascii="GHEA Grapalat" w:hAnsi="GHEA Grapalat"/>
          <w:sz w:val="20"/>
          <w:lang w:val="hy-AM"/>
        </w:rPr>
      </w:pPr>
    </w:p>
    <w:p w14:paraId="4B47CADD" w14:textId="77777777" w:rsidR="00057264" w:rsidRPr="00AE2768" w:rsidRDefault="00057264" w:rsidP="00EF3662">
      <w:pPr>
        <w:ind w:left="-142" w:firstLine="142"/>
        <w:jc w:val="center"/>
        <w:rPr>
          <w:rFonts w:ascii="GHEA Grapalat" w:hAnsi="GHEA Grapalat" w:cs="Sylfaen"/>
          <w:b/>
        </w:rPr>
        <w:sectPr w:rsidR="00057264" w:rsidRPr="00AE2768" w:rsidSect="00536BFB">
          <w:footnotePr>
            <w:pos w:val="beneathText"/>
          </w:footnotePr>
          <w:pgSz w:w="11906" w:h="16838" w:code="9"/>
          <w:pgMar w:top="720" w:right="662" w:bottom="533" w:left="1138" w:header="562" w:footer="562" w:gutter="0"/>
          <w:cols w:space="720"/>
        </w:sectPr>
      </w:pPr>
    </w:p>
    <w:p w14:paraId="1C3E533C" w14:textId="77777777" w:rsidR="00B2572B" w:rsidRPr="00131E9C" w:rsidRDefault="00B2572B" w:rsidP="00383BC3">
      <w:pPr>
        <w:pStyle w:val="a3"/>
        <w:spacing w:line="240" w:lineRule="auto"/>
        <w:jc w:val="right"/>
        <w:rPr>
          <w:rFonts w:ascii="GHEA Grapalat" w:hAnsi="GHEA Grapalat" w:cs="GHEA Grapalat"/>
          <w:sz w:val="22"/>
          <w:szCs w:val="22"/>
          <w:lang w:val="hy-AM"/>
        </w:rPr>
      </w:pPr>
    </w:p>
    <w:sectPr w:rsidR="00B2572B" w:rsidRPr="00131E9C" w:rsidSect="00383BC3">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BE8E5" w14:textId="77777777" w:rsidR="008A7846" w:rsidRDefault="008A7846">
      <w:r>
        <w:separator/>
      </w:r>
    </w:p>
  </w:endnote>
  <w:endnote w:type="continuationSeparator" w:id="0">
    <w:p w14:paraId="6F7DEABA" w14:textId="77777777" w:rsidR="008A7846" w:rsidRDefault="008A7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B92C2" w14:textId="77777777" w:rsidR="008A7846" w:rsidRDefault="008A7846">
      <w:r>
        <w:separator/>
      </w:r>
    </w:p>
  </w:footnote>
  <w:footnote w:type="continuationSeparator" w:id="0">
    <w:p w14:paraId="29FE1C44" w14:textId="77777777" w:rsidR="008A7846" w:rsidRDefault="008A7846">
      <w:r>
        <w:continuationSeparator/>
      </w:r>
    </w:p>
  </w:footnote>
  <w:footnote w:id="1">
    <w:p w14:paraId="34943ACD" w14:textId="77777777" w:rsidR="00EA4B24" w:rsidRPr="00762340" w:rsidRDefault="00EA4B24" w:rsidP="00EA4B24">
      <w:pPr>
        <w:pStyle w:val="af2"/>
        <w:rPr>
          <w:rFonts w:ascii="Calibri" w:hAnsi="Calibri"/>
        </w:rPr>
      </w:pPr>
      <w:r w:rsidRPr="005F0CA9">
        <w:rPr>
          <w:rFonts w:ascii="GHEA Grapalat" w:hAnsi="GHEA Grapalat" w:cs="Sylfaen"/>
          <w:i/>
          <w:sz w:val="16"/>
          <w:szCs w:val="16"/>
          <w:lang w:val="en-US"/>
        </w:rPr>
        <w:footnoteRef/>
      </w:r>
      <w:r w:rsidRPr="008C7473">
        <w:rPr>
          <w:rFonts w:ascii="GHEA Grapalat" w:hAnsi="GHEA Grapalat" w:cs="Sylfaen"/>
          <w:i/>
          <w:sz w:val="16"/>
          <w:szCs w:val="16"/>
          <w:lang w:val="af-ZA"/>
        </w:rPr>
        <w:t xml:space="preserve">.1 </w:t>
      </w:r>
      <w:proofErr w:type="spellStart"/>
      <w:r w:rsidRPr="005F0CA9">
        <w:rPr>
          <w:rFonts w:ascii="GHEA Grapalat" w:hAnsi="GHEA Grapalat" w:cs="Sylfaen"/>
          <w:i/>
          <w:sz w:val="16"/>
          <w:szCs w:val="16"/>
          <w:lang w:val="en-US"/>
        </w:rPr>
        <w:t>Եթե</w:t>
      </w:r>
      <w:proofErr w:type="spellEnd"/>
      <w:r w:rsidRPr="008C7473">
        <w:rPr>
          <w:rFonts w:ascii="GHEA Grapalat" w:hAnsi="GHEA Grapalat" w:cs="Sylfaen"/>
          <w:i/>
          <w:sz w:val="16"/>
          <w:szCs w:val="16"/>
          <w:lang w:val="af-ZA"/>
        </w:rPr>
        <w:t xml:space="preserve"> </w:t>
      </w:r>
      <w:proofErr w:type="spellStart"/>
      <w:r w:rsidRPr="005F0CA9">
        <w:rPr>
          <w:rFonts w:ascii="GHEA Grapalat" w:hAnsi="GHEA Grapalat" w:cs="Sylfaen"/>
          <w:i/>
          <w:sz w:val="16"/>
          <w:szCs w:val="16"/>
          <w:lang w:val="en-US"/>
        </w:rPr>
        <w:t>գնման</w:t>
      </w:r>
      <w:proofErr w:type="spellEnd"/>
      <w:r w:rsidRPr="008C7473">
        <w:rPr>
          <w:rFonts w:ascii="GHEA Grapalat" w:hAnsi="GHEA Grapalat" w:cs="Sylfaen"/>
          <w:i/>
          <w:sz w:val="16"/>
          <w:szCs w:val="16"/>
          <w:lang w:val="af-ZA"/>
        </w:rPr>
        <w:t xml:space="preserve"> </w:t>
      </w:r>
      <w:proofErr w:type="spellStart"/>
      <w:r w:rsidRPr="005F0CA9">
        <w:rPr>
          <w:rFonts w:ascii="GHEA Grapalat" w:hAnsi="GHEA Grapalat" w:cs="Sylfaen"/>
          <w:i/>
          <w:sz w:val="16"/>
          <w:szCs w:val="16"/>
          <w:lang w:val="en-US"/>
        </w:rPr>
        <w:t>հայտով</w:t>
      </w:r>
      <w:proofErr w:type="spellEnd"/>
      <w:r w:rsidRPr="008C7473">
        <w:rPr>
          <w:rFonts w:ascii="GHEA Grapalat" w:hAnsi="GHEA Grapalat" w:cs="Sylfaen"/>
          <w:i/>
          <w:sz w:val="16"/>
          <w:szCs w:val="16"/>
          <w:lang w:val="af-ZA"/>
        </w:rPr>
        <w:t xml:space="preserve"> </w:t>
      </w:r>
      <w:proofErr w:type="spellStart"/>
      <w:r w:rsidRPr="005F0CA9">
        <w:rPr>
          <w:rFonts w:ascii="GHEA Grapalat" w:hAnsi="GHEA Grapalat" w:cs="Sylfaen"/>
          <w:i/>
          <w:sz w:val="16"/>
          <w:szCs w:val="16"/>
          <w:lang w:val="en-US"/>
        </w:rPr>
        <w:t>տվյալ</w:t>
      </w:r>
      <w:proofErr w:type="spellEnd"/>
      <w:r w:rsidRPr="008C7473">
        <w:rPr>
          <w:rFonts w:ascii="GHEA Grapalat" w:hAnsi="GHEA Grapalat" w:cs="Sylfaen"/>
          <w:i/>
          <w:sz w:val="16"/>
          <w:szCs w:val="16"/>
          <w:lang w:val="af-ZA"/>
        </w:rPr>
        <w:t xml:space="preserve"> </w:t>
      </w:r>
      <w:proofErr w:type="spellStart"/>
      <w:r w:rsidRPr="005F0CA9">
        <w:rPr>
          <w:rFonts w:ascii="GHEA Grapalat" w:hAnsi="GHEA Grapalat" w:cs="Sylfaen"/>
          <w:i/>
          <w:sz w:val="16"/>
          <w:szCs w:val="16"/>
          <w:lang w:val="en-US"/>
        </w:rPr>
        <w:t>ընթացակարգի</w:t>
      </w:r>
      <w:proofErr w:type="spellEnd"/>
      <w:r w:rsidRPr="008C7473">
        <w:rPr>
          <w:rFonts w:ascii="GHEA Grapalat" w:hAnsi="GHEA Grapalat" w:cs="Sylfaen"/>
          <w:i/>
          <w:sz w:val="16"/>
          <w:szCs w:val="16"/>
          <w:lang w:val="af-ZA"/>
        </w:rPr>
        <w:t xml:space="preserve"> </w:t>
      </w:r>
      <w:proofErr w:type="spellStart"/>
      <w:r w:rsidRPr="005F0CA9">
        <w:rPr>
          <w:rFonts w:ascii="GHEA Grapalat" w:hAnsi="GHEA Grapalat" w:cs="Sylfaen"/>
          <w:i/>
          <w:sz w:val="16"/>
          <w:szCs w:val="16"/>
          <w:lang w:val="en-US"/>
        </w:rPr>
        <w:t>շրջանակում</w:t>
      </w:r>
      <w:proofErr w:type="spellEnd"/>
      <w:r w:rsidRPr="008C7473">
        <w:rPr>
          <w:rFonts w:ascii="GHEA Grapalat" w:hAnsi="GHEA Grapalat" w:cs="Sylfaen"/>
          <w:i/>
          <w:sz w:val="16"/>
          <w:szCs w:val="16"/>
          <w:lang w:val="af-ZA"/>
        </w:rPr>
        <w:t xml:space="preserve"> </w:t>
      </w:r>
      <w:proofErr w:type="spellStart"/>
      <w:r w:rsidRPr="005F0CA9">
        <w:rPr>
          <w:rFonts w:ascii="GHEA Grapalat" w:hAnsi="GHEA Grapalat" w:cs="Sylfaen"/>
          <w:i/>
          <w:sz w:val="16"/>
          <w:szCs w:val="16"/>
          <w:lang w:val="en-US"/>
        </w:rPr>
        <w:t>գնվելիք</w:t>
      </w:r>
      <w:proofErr w:type="spellEnd"/>
      <w:r w:rsidRPr="008C7473">
        <w:rPr>
          <w:rFonts w:ascii="GHEA Grapalat" w:hAnsi="GHEA Grapalat" w:cs="Sylfaen"/>
          <w:i/>
          <w:sz w:val="16"/>
          <w:szCs w:val="16"/>
          <w:lang w:val="af-ZA"/>
        </w:rPr>
        <w:t xml:space="preserve"> </w:t>
      </w:r>
      <w:proofErr w:type="spellStart"/>
      <w:r w:rsidRPr="005F0CA9">
        <w:rPr>
          <w:rFonts w:ascii="GHEA Grapalat" w:hAnsi="GHEA Grapalat" w:cs="Sylfaen"/>
          <w:i/>
          <w:sz w:val="16"/>
          <w:szCs w:val="16"/>
          <w:lang w:val="en-US"/>
        </w:rPr>
        <w:t>ապրանքի</w:t>
      </w:r>
      <w:proofErr w:type="spellEnd"/>
      <w:r w:rsidRPr="008C7473">
        <w:rPr>
          <w:rFonts w:ascii="GHEA Grapalat" w:hAnsi="GHEA Grapalat" w:cs="Sylfaen"/>
          <w:i/>
          <w:sz w:val="16"/>
          <w:szCs w:val="16"/>
          <w:lang w:val="af-ZA"/>
        </w:rPr>
        <w:t xml:space="preserve"> </w:t>
      </w:r>
      <w:proofErr w:type="spellStart"/>
      <w:r w:rsidRPr="005F0CA9">
        <w:rPr>
          <w:rFonts w:ascii="GHEA Grapalat" w:hAnsi="GHEA Grapalat" w:cs="Sylfaen"/>
          <w:i/>
          <w:sz w:val="16"/>
          <w:szCs w:val="16"/>
          <w:lang w:val="en-US"/>
        </w:rPr>
        <w:t>գինը</w:t>
      </w:r>
      <w:proofErr w:type="spellEnd"/>
      <w:r w:rsidRPr="008C7473">
        <w:rPr>
          <w:rFonts w:ascii="GHEA Grapalat" w:hAnsi="GHEA Grapalat" w:cs="Sylfaen"/>
          <w:i/>
          <w:sz w:val="16"/>
          <w:szCs w:val="16"/>
          <w:lang w:val="af-ZA"/>
        </w:rPr>
        <w:t xml:space="preserve"> </w:t>
      </w:r>
      <w:proofErr w:type="spellStart"/>
      <w:r w:rsidRPr="005F0CA9">
        <w:rPr>
          <w:rFonts w:ascii="GHEA Grapalat" w:hAnsi="GHEA Grapalat" w:cs="Sylfaen"/>
          <w:i/>
          <w:sz w:val="16"/>
          <w:szCs w:val="16"/>
          <w:lang w:val="en-US"/>
        </w:rPr>
        <w:t>գերազանցում</w:t>
      </w:r>
      <w:proofErr w:type="spellEnd"/>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proofErr w:type="spellStart"/>
      <w:r w:rsidRPr="005F0CA9">
        <w:rPr>
          <w:rFonts w:ascii="GHEA Grapalat" w:hAnsi="GHEA Grapalat" w:cs="Sylfaen"/>
          <w:i/>
          <w:sz w:val="16"/>
          <w:szCs w:val="16"/>
          <w:lang w:val="en-US"/>
        </w:rPr>
        <w:t>գնումների</w:t>
      </w:r>
      <w:proofErr w:type="spellEnd"/>
      <w:r w:rsidRPr="008C7473">
        <w:rPr>
          <w:rFonts w:ascii="GHEA Grapalat" w:hAnsi="GHEA Grapalat" w:cs="Sylfaen"/>
          <w:i/>
          <w:sz w:val="16"/>
          <w:szCs w:val="16"/>
          <w:lang w:val="af-ZA"/>
        </w:rPr>
        <w:t xml:space="preserve"> </w:t>
      </w:r>
      <w:proofErr w:type="spellStart"/>
      <w:r w:rsidRPr="005F0CA9">
        <w:rPr>
          <w:rFonts w:ascii="GHEA Grapalat" w:hAnsi="GHEA Grapalat" w:cs="Sylfaen"/>
          <w:i/>
          <w:sz w:val="16"/>
          <w:szCs w:val="16"/>
          <w:lang w:val="en-US"/>
        </w:rPr>
        <w:t>բազային</w:t>
      </w:r>
      <w:proofErr w:type="spellEnd"/>
      <w:r w:rsidRPr="008C7473">
        <w:rPr>
          <w:rFonts w:ascii="GHEA Grapalat" w:hAnsi="GHEA Grapalat" w:cs="Sylfaen"/>
          <w:i/>
          <w:sz w:val="16"/>
          <w:szCs w:val="16"/>
          <w:lang w:val="af-ZA"/>
        </w:rPr>
        <w:t xml:space="preserve"> </w:t>
      </w:r>
      <w:proofErr w:type="spellStart"/>
      <w:r w:rsidRPr="005F0CA9">
        <w:rPr>
          <w:rFonts w:ascii="GHEA Grapalat" w:hAnsi="GHEA Grapalat" w:cs="Sylfaen"/>
          <w:i/>
          <w:sz w:val="16"/>
          <w:szCs w:val="16"/>
          <w:lang w:val="en-US"/>
        </w:rPr>
        <w:t>միավորի</w:t>
      </w:r>
      <w:proofErr w:type="spellEnd"/>
      <w:r w:rsidRPr="008C7473">
        <w:rPr>
          <w:rFonts w:ascii="GHEA Grapalat" w:hAnsi="GHEA Grapalat" w:cs="Sylfaen"/>
          <w:i/>
          <w:sz w:val="16"/>
          <w:szCs w:val="16"/>
          <w:lang w:val="af-ZA"/>
        </w:rPr>
        <w:t xml:space="preserve"> </w:t>
      </w:r>
      <w:r w:rsidR="00D30C7A">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proofErr w:type="spellStart"/>
      <w:r w:rsidRPr="005F0CA9">
        <w:rPr>
          <w:rFonts w:ascii="GHEA Grapalat" w:hAnsi="GHEA Grapalat" w:cs="Sylfaen"/>
          <w:i/>
          <w:sz w:val="16"/>
          <w:szCs w:val="16"/>
          <w:lang w:val="en-US"/>
        </w:rPr>
        <w:t>թիվը</w:t>
      </w:r>
      <w:proofErr w:type="spellEnd"/>
      <w:r w:rsidRPr="008C7473">
        <w:rPr>
          <w:rFonts w:ascii="GHEA Grapalat" w:hAnsi="GHEA Grapalat" w:cs="Sylfaen"/>
          <w:i/>
          <w:sz w:val="16"/>
          <w:szCs w:val="16"/>
          <w:lang w:val="af-ZA"/>
        </w:rPr>
        <w:t xml:space="preserve"> </w:t>
      </w:r>
      <w:proofErr w:type="spellStart"/>
      <w:r w:rsidRPr="005F0CA9">
        <w:rPr>
          <w:rFonts w:ascii="GHEA Grapalat" w:hAnsi="GHEA Grapalat" w:cs="Sylfaen"/>
          <w:i/>
          <w:sz w:val="16"/>
          <w:szCs w:val="16"/>
          <w:lang w:val="en-US"/>
        </w:rPr>
        <w:t>փոխարինվում</w:t>
      </w:r>
      <w:proofErr w:type="spellEnd"/>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է</w:t>
      </w:r>
      <w:r w:rsidRPr="008C7473">
        <w:rPr>
          <w:rFonts w:ascii="GHEA Grapalat" w:hAnsi="GHEA Grapalat" w:cs="Sylfaen"/>
          <w:i/>
          <w:sz w:val="16"/>
          <w:szCs w:val="16"/>
          <w:lang w:val="af-ZA"/>
        </w:rPr>
        <w:t xml:space="preserve"> &lt;&lt;30&gt;&gt;</w:t>
      </w:r>
      <w:proofErr w:type="spellStart"/>
      <w:r w:rsidRPr="005F0CA9">
        <w:rPr>
          <w:rFonts w:ascii="GHEA Grapalat" w:hAnsi="GHEA Grapalat" w:cs="Sylfaen"/>
          <w:i/>
          <w:sz w:val="16"/>
          <w:szCs w:val="16"/>
          <w:lang w:val="en-US"/>
        </w:rPr>
        <w:t>թվով</w:t>
      </w:r>
      <w:proofErr w:type="spellEnd"/>
      <w:r w:rsidRPr="005F0CA9">
        <w:rPr>
          <w:rFonts w:ascii="GHEA Grapalat" w:hAnsi="GHEA Grapalat" w:cs="Sylfaen"/>
          <w:i/>
          <w:sz w:val="16"/>
          <w:szCs w:val="16"/>
          <w:lang w:val="en-US"/>
        </w:rPr>
        <w:t>։</w:t>
      </w:r>
    </w:p>
  </w:footnote>
  <w:footnote w:id="2">
    <w:p w14:paraId="25169F5E" w14:textId="77777777" w:rsidR="00091EBC" w:rsidRPr="006265F4" w:rsidRDefault="006265F4" w:rsidP="003850A0">
      <w:pPr>
        <w:pStyle w:val="af2"/>
        <w:jc w:val="both"/>
        <w:rPr>
          <w:lang w:val="en-US"/>
        </w:rPr>
      </w:pPr>
      <w:r>
        <w:rPr>
          <w:rFonts w:ascii="GHEA Grapalat" w:hAnsi="GHEA Grapalat"/>
          <w:i/>
          <w:sz w:val="16"/>
          <w:szCs w:val="16"/>
          <w:vertAlign w:val="superscript"/>
          <w:lang w:val="af-ZA" w:eastAsia="en-US"/>
        </w:rPr>
        <w:t xml:space="preserve">7 </w:t>
      </w:r>
      <w:r w:rsidR="00091EBC"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sidR="00C01EE8">
        <w:rPr>
          <w:rFonts w:ascii="GHEA Grapalat" w:hAnsi="GHEA Grapalat"/>
          <w:i/>
          <w:sz w:val="16"/>
          <w:szCs w:val="16"/>
          <w:lang w:val="hy-AM" w:eastAsia="en-US"/>
        </w:rPr>
        <w:t>:</w:t>
      </w:r>
      <w:r w:rsidR="00C01EE8" w:rsidRPr="00C01EE8">
        <w:rPr>
          <w:rFonts w:ascii="GHEA Grapalat" w:hAnsi="GHEA Grapalat" w:cs="Sylfaen"/>
          <w:lang w:val="hy-AM"/>
        </w:rPr>
        <w:t xml:space="preserve"> </w:t>
      </w:r>
      <w:r w:rsidR="00C01EE8" w:rsidRPr="000B7538">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00091EBC" w:rsidRPr="006265F4">
        <w:rPr>
          <w:rFonts w:ascii="GHEA Grapalat" w:hAnsi="GHEA Grapalat"/>
          <w:i/>
          <w:sz w:val="16"/>
          <w:szCs w:val="16"/>
          <w:lang w:val="af-ZA" w:eastAsia="en-US"/>
        </w:rPr>
        <w:t>» բառերը:</w:t>
      </w:r>
    </w:p>
  </w:footnote>
  <w:footnote w:id="3">
    <w:p w14:paraId="6664C80A" w14:textId="77777777" w:rsidR="00091EBC" w:rsidRPr="006265F4" w:rsidRDefault="00091EBC" w:rsidP="00D17258">
      <w:pPr>
        <w:pStyle w:val="af2"/>
        <w:jc w:val="both"/>
        <w:rPr>
          <w:rFonts w:ascii="GHEA Grapalat" w:hAnsi="GHEA Grapalat"/>
          <w:sz w:val="16"/>
          <w:szCs w:val="16"/>
          <w:lang w:val="en-US"/>
        </w:rPr>
      </w:pPr>
      <w:r w:rsidRPr="006265F4">
        <w:rPr>
          <w:rStyle w:val="af6"/>
          <w:rFonts w:ascii="GHEA Grapalat" w:hAnsi="GHEA Grapalat"/>
          <w:color w:val="FFFFFF"/>
          <w:sz w:val="16"/>
          <w:szCs w:val="16"/>
        </w:rPr>
        <w:footnoteRef/>
      </w:r>
      <w:r w:rsidRPr="006265F4">
        <w:rPr>
          <w:rFonts w:ascii="GHEA Grapalat" w:hAnsi="GHEA Grapalat"/>
          <w:sz w:val="16"/>
          <w:szCs w:val="16"/>
        </w:rPr>
        <w:t xml:space="preserve"> </w:t>
      </w:r>
      <w:r w:rsidR="006265F4">
        <w:rPr>
          <w:rFonts w:ascii="GHEA Grapalat" w:hAnsi="GHEA Grapalat"/>
          <w:sz w:val="16"/>
          <w:szCs w:val="16"/>
          <w:vertAlign w:val="superscript"/>
          <w:lang w:val="en-US"/>
        </w:rPr>
        <w:t xml:space="preserve">9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lang w:val="en-US"/>
        </w:rPr>
        <w:t>կետ</w:t>
      </w:r>
      <w:proofErr w:type="spellEnd"/>
      <w:r w:rsidRPr="006265F4">
        <w:rPr>
          <w:rFonts w:ascii="GHEA Grapalat" w:hAnsi="GHEA Grapalat" w:cs="Sylfaen"/>
          <w:i/>
          <w:sz w:val="16"/>
          <w:szCs w:val="16"/>
        </w:rPr>
        <w:t xml:space="preserve">ը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4">
    <w:p w14:paraId="15824E90" w14:textId="77777777" w:rsidR="00091EBC" w:rsidRPr="006265F4" w:rsidRDefault="00091EBC" w:rsidP="00571F29">
      <w:pPr>
        <w:pStyle w:val="af2"/>
        <w:rPr>
          <w:rFonts w:ascii="Sylfaen" w:hAnsi="Sylfaen"/>
          <w:lang w:val="en-US"/>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00436F47">
        <w:rPr>
          <w:rFonts w:ascii="GHEA Grapalat" w:hAnsi="GHEA Grapalat" w:cs="Sylfaen"/>
          <w:i/>
          <w:sz w:val="16"/>
          <w:szCs w:val="16"/>
          <w:vertAlign w:val="superscript"/>
          <w:lang w:val="en-US"/>
        </w:rPr>
        <w:t>1 1</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5">
    <w:p w14:paraId="430CA821" w14:textId="77777777" w:rsidR="00532617" w:rsidRPr="004B72E3" w:rsidRDefault="00532617" w:rsidP="00532617">
      <w:pPr>
        <w:pStyle w:val="af2"/>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579ACE35" w14:textId="77777777" w:rsidR="00532617" w:rsidRPr="004B72E3" w:rsidRDefault="00532617" w:rsidP="00532617">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8E5A762" w14:textId="77777777" w:rsidR="00532617" w:rsidRPr="004B72E3" w:rsidRDefault="00532617" w:rsidP="00532617">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4D535C87" w14:textId="77777777" w:rsidR="005A72DB" w:rsidRPr="000B7538" w:rsidRDefault="005A72DB" w:rsidP="005A72DB">
      <w:pPr>
        <w:pStyle w:val="af2"/>
        <w:rPr>
          <w:rFonts w:ascii="GHEA Grapalat" w:hAnsi="GHEA Grapalat" w:cs="Sylfaen"/>
          <w:i/>
          <w:sz w:val="16"/>
          <w:szCs w:val="16"/>
          <w:lang w:val="hy-AM"/>
        </w:rPr>
      </w:pPr>
      <w:r w:rsidRPr="005A72DB">
        <w:rPr>
          <w:rStyle w:val="af6"/>
        </w:rPr>
        <w:footnoteRef/>
      </w:r>
      <w:r w:rsidRPr="000B7538">
        <w:rPr>
          <w:rFonts w:ascii="Calibri" w:hAnsi="Calibri"/>
          <w:vertAlign w:val="superscript"/>
          <w:lang w:val="hy-AM"/>
        </w:rPr>
        <w:t>.1</w:t>
      </w:r>
      <w:r>
        <w:t xml:space="preserve"> </w:t>
      </w:r>
      <w:r w:rsidRPr="000B7538">
        <w:rPr>
          <w:rFonts w:ascii="GHEA Grapalat" w:hAnsi="GHEA Grapalat" w:cs="Sylfaen"/>
          <w:i/>
          <w:sz w:val="16"/>
          <w:szCs w:val="16"/>
          <w:lang w:val="hy-AM"/>
        </w:rPr>
        <w:t xml:space="preserve">Եթե գնման հայտով տվյալ չափաբաժնի </w:t>
      </w:r>
      <w:r w:rsidR="00A161E3">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12117F89" w14:textId="77777777" w:rsidR="005A72DB" w:rsidRPr="000B7538" w:rsidRDefault="005A72DB"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456721A" w14:textId="77777777" w:rsidR="005A72DB" w:rsidRPr="000B7538" w:rsidRDefault="005A72DB"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sidR="00A161E3">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4364264A" w14:textId="77777777" w:rsidR="005A72DB" w:rsidRPr="00D533CD" w:rsidRDefault="005A72DB" w:rsidP="005A72D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sidR="00A161E3">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741DAC5D" w14:textId="77777777" w:rsidR="002A5BDB" w:rsidRPr="000B7538" w:rsidRDefault="004177EC" w:rsidP="002A5BDB">
      <w:pPr>
        <w:pStyle w:val="af2"/>
        <w:rPr>
          <w:rFonts w:ascii="GHEA Grapalat" w:hAnsi="GHEA Grapalat" w:cs="Sylfaen"/>
          <w:i/>
          <w:sz w:val="16"/>
          <w:szCs w:val="16"/>
          <w:lang w:val="hy-AM"/>
        </w:rPr>
      </w:pPr>
      <w:r w:rsidRPr="00045B10">
        <w:rPr>
          <w:rStyle w:val="af6"/>
        </w:rPr>
        <w:t>12</w:t>
      </w:r>
      <w:r w:rsidRPr="00045B10">
        <w:t xml:space="preserve"> </w:t>
      </w:r>
      <w:r w:rsidR="002A5BDB" w:rsidRPr="000B7538">
        <w:rPr>
          <w:rFonts w:ascii="GHEA Grapalat" w:hAnsi="GHEA Grapalat" w:cs="Sylfaen"/>
          <w:i/>
          <w:sz w:val="16"/>
          <w:szCs w:val="16"/>
          <w:lang w:val="hy-AM"/>
        </w:rPr>
        <w:t>Եթե՝</w:t>
      </w:r>
    </w:p>
    <w:p w14:paraId="316A5091" w14:textId="77777777" w:rsidR="002A5BDB" w:rsidRPr="000B7538" w:rsidRDefault="002A5BDB" w:rsidP="002A5BDB">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00A9134F" w:rsidRPr="000B7538">
        <w:rPr>
          <w:rFonts w:ascii="GHEA Grapalat" w:hAnsi="GHEA Grapalat" w:cs="Sylfaen"/>
          <w:i/>
          <w:sz w:val="16"/>
          <w:szCs w:val="16"/>
          <w:lang w:val="hy-AM"/>
        </w:rPr>
        <w:t>.</w:t>
      </w:r>
    </w:p>
    <w:p w14:paraId="56A189FD" w14:textId="77777777" w:rsidR="002A5BDB" w:rsidRDefault="002A5BDB" w:rsidP="002A5BDB">
      <w:pPr>
        <w:pStyle w:val="af2"/>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005A72DB" w:rsidRPr="000B7538">
        <w:rPr>
          <w:rFonts w:ascii="GHEA Grapalat" w:hAnsi="GHEA Grapalat" w:cs="Sylfaen"/>
          <w:i/>
          <w:sz w:val="16"/>
          <w:szCs w:val="16"/>
          <w:lang w:val="hy-AM"/>
        </w:rPr>
        <w:t xml:space="preserve"> փուլի գումարի նկատմամբ հաշվարկված համամասնությամբ</w:t>
      </w:r>
      <w:r w:rsidR="005A72DB"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sidR="005A72DB">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14:paraId="0E379B69" w14:textId="77777777" w:rsidR="00EC5776" w:rsidRDefault="00EC5776" w:rsidP="00501A05">
      <w:pPr>
        <w:pStyle w:val="af2"/>
        <w:rPr>
          <w:rFonts w:ascii="Sylfaen" w:hAnsi="Sylfaen"/>
          <w:lang w:val="hy-AM"/>
        </w:rPr>
      </w:pPr>
    </w:p>
    <w:p w14:paraId="0651BF39" w14:textId="77777777" w:rsidR="004177EC" w:rsidRPr="00B462B5" w:rsidRDefault="004177EC" w:rsidP="00501A05">
      <w:pPr>
        <w:pStyle w:val="af2"/>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sidR="005A72DB">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006E07C1"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sidR="005A72DB">
        <w:rPr>
          <w:rFonts w:ascii="GHEA Grapalat" w:hAnsi="GHEA Grapalat" w:cs="Sylfaen"/>
          <w:i/>
          <w:sz w:val="16"/>
          <w:szCs w:val="16"/>
          <w:lang w:val="hy-AM"/>
        </w:rPr>
        <w:t>, իսկ 3-րդ պարբերության մեջ նշված &lt;&lt;90&gt;&gt; թիվը փոխարինվում է &lt;&lt;20 &gt;&gt; թվով</w:t>
      </w:r>
      <w:r w:rsidR="00B462B5" w:rsidRPr="00B462B5">
        <w:rPr>
          <w:rFonts w:ascii="GHEA Grapalat" w:hAnsi="GHEA Grapalat" w:cs="Sylfaen"/>
          <w:i/>
          <w:sz w:val="16"/>
          <w:szCs w:val="16"/>
          <w:lang w:val="hy-AM"/>
        </w:rPr>
        <w:t>:</w:t>
      </w:r>
    </w:p>
    <w:p w14:paraId="0921AA67" w14:textId="77777777" w:rsidR="004177EC" w:rsidRPr="00B462B5" w:rsidRDefault="004177EC">
      <w:pPr>
        <w:pStyle w:val="af2"/>
        <w:rPr>
          <w:rFonts w:ascii="Times New Roman" w:hAnsi="Times New Roman"/>
          <w:vertAlign w:val="superscript"/>
          <w:lang w:val="hy-AM"/>
        </w:rPr>
      </w:pPr>
    </w:p>
  </w:footnote>
  <w:footnote w:id="7">
    <w:p w14:paraId="6B92E9D6" w14:textId="77777777" w:rsidR="00091EBC" w:rsidRPr="008C7473" w:rsidRDefault="004B7C30">
      <w:pPr>
        <w:pStyle w:val="af2"/>
        <w:rPr>
          <w:rFonts w:ascii="GHEA Grapalat" w:hAnsi="GHEA Grapalat"/>
          <w:lang w:val="hy-AM"/>
        </w:rPr>
      </w:pPr>
      <w:r w:rsidRPr="008C7473">
        <w:rPr>
          <w:rFonts w:ascii="GHEA Grapalat" w:hAnsi="GHEA Grapalat" w:cs="Sylfaen"/>
          <w:i/>
          <w:sz w:val="16"/>
          <w:szCs w:val="16"/>
          <w:vertAlign w:val="superscript"/>
          <w:lang w:val="hy-AM"/>
        </w:rPr>
        <w:t xml:space="preserve">14 </w:t>
      </w:r>
      <w:proofErr w:type="spellStart"/>
      <w:r w:rsidR="00091EBC" w:rsidRPr="006265F4">
        <w:rPr>
          <w:rFonts w:ascii="GHEA Grapalat" w:hAnsi="GHEA Grapalat" w:cs="Sylfaen"/>
          <w:i/>
          <w:sz w:val="16"/>
          <w:szCs w:val="16"/>
        </w:rPr>
        <w:t>Սույն</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կետը</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խմբագրվում</w:t>
      </w:r>
      <w:proofErr w:type="spellEnd"/>
      <w:r w:rsidR="00091EBC" w:rsidRPr="006265F4">
        <w:rPr>
          <w:rFonts w:ascii="GHEA Grapalat" w:hAnsi="GHEA Grapalat" w:cs="Sylfaen"/>
          <w:i/>
          <w:sz w:val="16"/>
          <w:szCs w:val="16"/>
        </w:rPr>
        <w:t xml:space="preserve"> է </w:t>
      </w:r>
      <w:proofErr w:type="spellStart"/>
      <w:r w:rsidR="00091EBC" w:rsidRPr="006265F4">
        <w:rPr>
          <w:rFonts w:ascii="GHEA Grapalat" w:hAnsi="GHEA Grapalat" w:cs="Sylfaen"/>
          <w:i/>
          <w:sz w:val="16"/>
          <w:szCs w:val="16"/>
        </w:rPr>
        <w:t>ըստ</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համապատասխան</w:t>
      </w:r>
      <w:proofErr w:type="spellEnd"/>
      <w:r w:rsidR="00091EBC" w:rsidRPr="006265F4">
        <w:rPr>
          <w:rFonts w:ascii="GHEA Grapalat" w:hAnsi="GHEA Grapalat" w:cs="Sylfaen"/>
          <w:i/>
          <w:sz w:val="16"/>
          <w:szCs w:val="16"/>
        </w:rPr>
        <w:t xml:space="preserve"> </w:t>
      </w:r>
      <w:r w:rsidR="00091EBC" w:rsidRPr="008C7473">
        <w:rPr>
          <w:rFonts w:ascii="GHEA Grapalat" w:hAnsi="GHEA Grapalat" w:cs="Sylfaen"/>
          <w:i/>
          <w:sz w:val="16"/>
          <w:szCs w:val="16"/>
          <w:lang w:val="hy-AM"/>
        </w:rPr>
        <w:t>պ</w:t>
      </w:r>
      <w:proofErr w:type="spellStart"/>
      <w:r w:rsidR="00091EBC" w:rsidRPr="006265F4">
        <w:rPr>
          <w:rFonts w:ascii="GHEA Grapalat" w:hAnsi="GHEA Grapalat" w:cs="Sylfaen"/>
          <w:i/>
          <w:sz w:val="16"/>
          <w:szCs w:val="16"/>
        </w:rPr>
        <w:t>ատվիրատուի</w:t>
      </w:r>
      <w:proofErr w:type="spellEnd"/>
      <w:r w:rsidR="00091EBC" w:rsidRPr="006265F4">
        <w:rPr>
          <w:rFonts w:ascii="GHEA Grapalat" w:hAnsi="GHEA Grapalat" w:cs="Sylfaen"/>
          <w:i/>
          <w:sz w:val="16"/>
          <w:szCs w:val="16"/>
        </w:rPr>
        <w:t>:</w:t>
      </w:r>
      <w:r w:rsidR="00091EBC" w:rsidRPr="008C7473">
        <w:rPr>
          <w:rFonts w:ascii="GHEA Grapalat" w:hAnsi="GHEA Grapalat"/>
          <w:lang w:val="hy-AM"/>
        </w:rPr>
        <w:t xml:space="preserve"> </w:t>
      </w:r>
    </w:p>
  </w:footnote>
  <w:footnote w:id="8">
    <w:p w14:paraId="7E21AE53" w14:textId="77777777" w:rsidR="00091EBC" w:rsidRPr="006265F4" w:rsidRDefault="004B7C30"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00091EBC" w:rsidRPr="006265F4">
        <w:rPr>
          <w:rFonts w:ascii="GHEA Grapalat" w:hAnsi="GHEA Grapalat" w:cs="Sylfaen"/>
          <w:i/>
          <w:sz w:val="16"/>
          <w:szCs w:val="16"/>
          <w:lang w:val="es-ES" w:eastAsia="en-US"/>
        </w:rPr>
        <w:t xml:space="preserve">Համատեղ </w:t>
      </w:r>
      <w:proofErr w:type="spellStart"/>
      <w:r w:rsidR="00091EBC" w:rsidRPr="006265F4">
        <w:rPr>
          <w:rFonts w:ascii="GHEA Grapalat" w:hAnsi="GHEA Grapalat" w:cs="Sylfaen"/>
          <w:i/>
          <w:sz w:val="16"/>
          <w:szCs w:val="16"/>
        </w:rPr>
        <w:t>գործունեության</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կարգով</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կոնսորցիումով</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մասնակցելու</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դեպքում</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հայտում</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ներառվող</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մասնակցի</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կողմից</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հաստատվող</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փաստաթղթերը</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պետք</w:t>
      </w:r>
      <w:proofErr w:type="spellEnd"/>
      <w:r w:rsidR="00091EBC" w:rsidRPr="006265F4">
        <w:rPr>
          <w:rFonts w:ascii="GHEA Grapalat" w:hAnsi="GHEA Grapalat" w:cs="Sylfaen"/>
          <w:i/>
          <w:sz w:val="16"/>
          <w:szCs w:val="16"/>
        </w:rPr>
        <w:t xml:space="preserve"> է </w:t>
      </w:r>
      <w:proofErr w:type="spellStart"/>
      <w:r w:rsidR="00091EBC" w:rsidRPr="006265F4">
        <w:rPr>
          <w:rFonts w:ascii="GHEA Grapalat" w:hAnsi="GHEA Grapalat" w:cs="Sylfaen"/>
          <w:i/>
          <w:sz w:val="16"/>
          <w:szCs w:val="16"/>
        </w:rPr>
        <w:t>հաստատված</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լինեն</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կոնսորցիումի</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բոլոր</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անդամների</w:t>
      </w:r>
      <w:proofErr w:type="spellEnd"/>
      <w:r w:rsidR="00091EBC" w:rsidRPr="006265F4">
        <w:rPr>
          <w:rFonts w:ascii="GHEA Grapalat" w:hAnsi="GHEA Grapalat" w:cs="Sylfaen"/>
          <w:i/>
          <w:sz w:val="16"/>
          <w:szCs w:val="16"/>
        </w:rPr>
        <w:t xml:space="preserve"> </w:t>
      </w:r>
      <w:proofErr w:type="spellStart"/>
      <w:r w:rsidR="00091EBC" w:rsidRPr="006265F4">
        <w:rPr>
          <w:rFonts w:ascii="GHEA Grapalat" w:hAnsi="GHEA Grapalat" w:cs="Sylfaen"/>
          <w:i/>
          <w:sz w:val="16"/>
          <w:szCs w:val="16"/>
        </w:rPr>
        <w:t>կողմից</w:t>
      </w:r>
      <w:proofErr w:type="spellEnd"/>
      <w:r w:rsidR="00091EBC" w:rsidRPr="006265F4">
        <w:rPr>
          <w:rFonts w:ascii="GHEA Grapalat" w:hAnsi="GHEA Grapalat" w:cs="Sylfaen"/>
          <w:i/>
          <w:sz w:val="16"/>
          <w:szCs w:val="16"/>
        </w:rPr>
        <w:t>:</w:t>
      </w:r>
    </w:p>
  </w:footnote>
  <w:footnote w:id="9">
    <w:p w14:paraId="6D29A275" w14:textId="77777777" w:rsidR="00091EBC" w:rsidRPr="00AB6289" w:rsidRDefault="004B7C30" w:rsidP="00E74BF6">
      <w:pPr>
        <w:pStyle w:val="af2"/>
        <w:jc w:val="both"/>
        <w:rPr>
          <w:lang w:val="af-ZA"/>
        </w:rPr>
      </w:pPr>
      <w:r w:rsidRPr="00AB6289">
        <w:rPr>
          <w:vertAlign w:val="superscript"/>
          <w:lang w:val="af-ZA"/>
        </w:rPr>
        <w:t>16</w:t>
      </w:r>
      <w:proofErr w:type="spellStart"/>
      <w:r w:rsidR="00091EBC" w:rsidRPr="006265F4">
        <w:rPr>
          <w:rFonts w:ascii="GHEA Grapalat" w:hAnsi="GHEA Grapalat" w:cs="Sylfaen"/>
          <w:i/>
          <w:sz w:val="16"/>
          <w:szCs w:val="16"/>
          <w:lang w:val="en-US"/>
        </w:rPr>
        <w:t>Եթե</w:t>
      </w:r>
      <w:proofErr w:type="spellEnd"/>
      <w:r w:rsidR="00091EBC" w:rsidRPr="00AB6289">
        <w:rPr>
          <w:rFonts w:ascii="GHEA Grapalat" w:hAnsi="GHEA Grapalat" w:cs="Sylfaen"/>
          <w:i/>
          <w:sz w:val="16"/>
          <w:szCs w:val="16"/>
          <w:lang w:val="af-ZA"/>
        </w:rPr>
        <w:t xml:space="preserve"> </w:t>
      </w:r>
      <w:proofErr w:type="spellStart"/>
      <w:r w:rsidR="00091EBC" w:rsidRPr="006265F4">
        <w:rPr>
          <w:rFonts w:ascii="GHEA Grapalat" w:hAnsi="GHEA Grapalat" w:cs="Sylfaen"/>
          <w:i/>
          <w:sz w:val="16"/>
          <w:szCs w:val="16"/>
          <w:lang w:val="en-US"/>
        </w:rPr>
        <w:t>հրավերով</w:t>
      </w:r>
      <w:proofErr w:type="spellEnd"/>
      <w:r w:rsidR="00091EBC" w:rsidRPr="00AB6289">
        <w:rPr>
          <w:rFonts w:ascii="GHEA Grapalat" w:hAnsi="GHEA Grapalat" w:cs="Sylfaen"/>
          <w:i/>
          <w:sz w:val="16"/>
          <w:szCs w:val="16"/>
          <w:lang w:val="af-ZA"/>
        </w:rPr>
        <w:t xml:space="preserve"> </w:t>
      </w:r>
      <w:proofErr w:type="spellStart"/>
      <w:r w:rsidR="00091EBC" w:rsidRPr="006265F4">
        <w:rPr>
          <w:rFonts w:ascii="GHEA Grapalat" w:hAnsi="GHEA Grapalat" w:cs="Sylfaen"/>
          <w:i/>
          <w:sz w:val="16"/>
          <w:szCs w:val="16"/>
          <w:lang w:val="en-US"/>
        </w:rPr>
        <w:t>հայտի</w:t>
      </w:r>
      <w:proofErr w:type="spellEnd"/>
      <w:r w:rsidR="00091EBC" w:rsidRPr="00AB6289">
        <w:rPr>
          <w:rFonts w:ascii="GHEA Grapalat" w:hAnsi="GHEA Grapalat" w:cs="Sylfaen"/>
          <w:i/>
          <w:sz w:val="16"/>
          <w:szCs w:val="16"/>
          <w:lang w:val="af-ZA"/>
        </w:rPr>
        <w:t xml:space="preserve"> </w:t>
      </w:r>
      <w:proofErr w:type="spellStart"/>
      <w:r w:rsidR="00091EBC" w:rsidRPr="006265F4">
        <w:rPr>
          <w:rFonts w:ascii="GHEA Grapalat" w:hAnsi="GHEA Grapalat" w:cs="Sylfaen"/>
          <w:i/>
          <w:sz w:val="16"/>
          <w:szCs w:val="16"/>
          <w:lang w:val="en-US"/>
        </w:rPr>
        <w:t>ապահովման</w:t>
      </w:r>
      <w:proofErr w:type="spellEnd"/>
      <w:r w:rsidR="00091EBC" w:rsidRPr="00AB6289">
        <w:rPr>
          <w:rFonts w:ascii="GHEA Grapalat" w:hAnsi="GHEA Grapalat" w:cs="Sylfaen"/>
          <w:i/>
          <w:sz w:val="16"/>
          <w:szCs w:val="16"/>
          <w:lang w:val="af-ZA"/>
        </w:rPr>
        <w:t xml:space="preserve"> </w:t>
      </w:r>
      <w:proofErr w:type="spellStart"/>
      <w:r w:rsidR="00091EBC" w:rsidRPr="006265F4">
        <w:rPr>
          <w:rFonts w:ascii="GHEA Grapalat" w:hAnsi="GHEA Grapalat" w:cs="Sylfaen"/>
          <w:i/>
          <w:sz w:val="16"/>
          <w:szCs w:val="16"/>
          <w:lang w:val="en-US"/>
        </w:rPr>
        <w:t>ներկայացման</w:t>
      </w:r>
      <w:proofErr w:type="spellEnd"/>
      <w:r w:rsidR="00091EBC" w:rsidRPr="00AB6289">
        <w:rPr>
          <w:rFonts w:ascii="GHEA Grapalat" w:hAnsi="GHEA Grapalat" w:cs="Sylfaen"/>
          <w:i/>
          <w:sz w:val="16"/>
          <w:szCs w:val="16"/>
          <w:lang w:val="af-ZA"/>
        </w:rPr>
        <w:t xml:space="preserve"> </w:t>
      </w:r>
      <w:proofErr w:type="spellStart"/>
      <w:r w:rsidR="00091EBC" w:rsidRPr="006265F4">
        <w:rPr>
          <w:rFonts w:ascii="GHEA Grapalat" w:hAnsi="GHEA Grapalat" w:cs="Sylfaen"/>
          <w:i/>
          <w:sz w:val="16"/>
          <w:szCs w:val="16"/>
          <w:lang w:val="en-US"/>
        </w:rPr>
        <w:t>պահանջ</w:t>
      </w:r>
      <w:proofErr w:type="spellEnd"/>
      <w:r w:rsidR="00091EBC" w:rsidRPr="00AB6289">
        <w:rPr>
          <w:rFonts w:ascii="GHEA Grapalat" w:hAnsi="GHEA Grapalat" w:cs="Sylfaen"/>
          <w:i/>
          <w:sz w:val="16"/>
          <w:szCs w:val="16"/>
          <w:lang w:val="af-ZA"/>
        </w:rPr>
        <w:t xml:space="preserve"> </w:t>
      </w:r>
      <w:proofErr w:type="spellStart"/>
      <w:r w:rsidR="00091EBC" w:rsidRPr="006265F4">
        <w:rPr>
          <w:rFonts w:ascii="GHEA Grapalat" w:hAnsi="GHEA Grapalat" w:cs="Sylfaen"/>
          <w:i/>
          <w:sz w:val="16"/>
          <w:szCs w:val="16"/>
          <w:lang w:val="en-US"/>
        </w:rPr>
        <w:t>սահմանված</w:t>
      </w:r>
      <w:proofErr w:type="spellEnd"/>
      <w:r w:rsidR="00091EBC" w:rsidRPr="00AB6289">
        <w:rPr>
          <w:rFonts w:ascii="GHEA Grapalat" w:hAnsi="GHEA Grapalat" w:cs="Sylfaen"/>
          <w:i/>
          <w:sz w:val="16"/>
          <w:szCs w:val="16"/>
          <w:lang w:val="af-ZA"/>
        </w:rPr>
        <w:t xml:space="preserve"> </w:t>
      </w:r>
      <w:proofErr w:type="spellStart"/>
      <w:r w:rsidR="00091EBC" w:rsidRPr="006265F4">
        <w:rPr>
          <w:rFonts w:ascii="GHEA Grapalat" w:hAnsi="GHEA Grapalat" w:cs="Sylfaen"/>
          <w:i/>
          <w:sz w:val="16"/>
          <w:szCs w:val="16"/>
          <w:lang w:val="en-US"/>
        </w:rPr>
        <w:t>չէ</w:t>
      </w:r>
      <w:proofErr w:type="spellEnd"/>
      <w:r w:rsidR="00091EBC" w:rsidRPr="00AB6289">
        <w:rPr>
          <w:rFonts w:ascii="GHEA Grapalat" w:hAnsi="GHEA Grapalat" w:cs="Sylfaen"/>
          <w:i/>
          <w:sz w:val="16"/>
          <w:szCs w:val="16"/>
          <w:lang w:val="af-ZA"/>
        </w:rPr>
        <w:t xml:space="preserve">, </w:t>
      </w:r>
      <w:proofErr w:type="spellStart"/>
      <w:r w:rsidR="00091EBC" w:rsidRPr="006265F4">
        <w:rPr>
          <w:rFonts w:ascii="GHEA Grapalat" w:hAnsi="GHEA Grapalat" w:cs="Sylfaen"/>
          <w:i/>
          <w:sz w:val="16"/>
          <w:szCs w:val="16"/>
          <w:lang w:val="en-US"/>
        </w:rPr>
        <w:t>ապա</w:t>
      </w:r>
      <w:proofErr w:type="spellEnd"/>
      <w:r w:rsidR="00091EBC" w:rsidRPr="00AB6289">
        <w:rPr>
          <w:rFonts w:ascii="GHEA Grapalat" w:hAnsi="GHEA Grapalat" w:cs="Sylfaen"/>
          <w:i/>
          <w:sz w:val="16"/>
          <w:szCs w:val="16"/>
          <w:lang w:val="af-ZA"/>
        </w:rPr>
        <w:t xml:space="preserve"> </w:t>
      </w:r>
      <w:proofErr w:type="spellStart"/>
      <w:r w:rsidR="00091EBC" w:rsidRPr="006265F4">
        <w:rPr>
          <w:rFonts w:ascii="GHEA Grapalat" w:hAnsi="GHEA Grapalat" w:cs="Sylfaen"/>
          <w:i/>
          <w:sz w:val="16"/>
          <w:szCs w:val="16"/>
          <w:lang w:val="en-US"/>
        </w:rPr>
        <w:t>սույն</w:t>
      </w:r>
      <w:proofErr w:type="spellEnd"/>
      <w:r w:rsidR="00091EBC" w:rsidRPr="00AB6289">
        <w:rPr>
          <w:rFonts w:ascii="GHEA Grapalat" w:hAnsi="GHEA Grapalat" w:cs="Sylfaen"/>
          <w:i/>
          <w:sz w:val="16"/>
          <w:szCs w:val="16"/>
          <w:lang w:val="af-ZA"/>
        </w:rPr>
        <w:t xml:space="preserve"> </w:t>
      </w:r>
      <w:proofErr w:type="spellStart"/>
      <w:r w:rsidR="00091EBC" w:rsidRPr="006265F4">
        <w:rPr>
          <w:rFonts w:ascii="GHEA Grapalat" w:hAnsi="GHEA Grapalat" w:cs="Sylfaen"/>
          <w:i/>
          <w:sz w:val="16"/>
          <w:szCs w:val="16"/>
          <w:lang w:val="en-US"/>
        </w:rPr>
        <w:t>կետը</w:t>
      </w:r>
      <w:proofErr w:type="spellEnd"/>
      <w:r w:rsidR="00091EBC" w:rsidRPr="00AB6289">
        <w:rPr>
          <w:rFonts w:ascii="GHEA Grapalat" w:hAnsi="GHEA Grapalat" w:cs="Sylfaen"/>
          <w:i/>
          <w:sz w:val="16"/>
          <w:szCs w:val="16"/>
          <w:lang w:val="af-ZA"/>
        </w:rPr>
        <w:t xml:space="preserve"> </w:t>
      </w:r>
      <w:proofErr w:type="spellStart"/>
      <w:r w:rsidR="00091EBC" w:rsidRPr="006265F4">
        <w:rPr>
          <w:rFonts w:ascii="GHEA Grapalat" w:hAnsi="GHEA Grapalat" w:cs="Sylfaen"/>
          <w:i/>
          <w:sz w:val="16"/>
          <w:szCs w:val="16"/>
          <w:lang w:val="en-US"/>
        </w:rPr>
        <w:t>հրավերից</w:t>
      </w:r>
      <w:proofErr w:type="spellEnd"/>
      <w:r w:rsidR="00091EBC" w:rsidRPr="00AB6289">
        <w:rPr>
          <w:rFonts w:ascii="GHEA Grapalat" w:hAnsi="GHEA Grapalat" w:cs="Sylfaen"/>
          <w:i/>
          <w:sz w:val="16"/>
          <w:szCs w:val="16"/>
          <w:lang w:val="af-ZA"/>
        </w:rPr>
        <w:t xml:space="preserve"> </w:t>
      </w:r>
      <w:proofErr w:type="spellStart"/>
      <w:r w:rsidR="00091EBC" w:rsidRPr="006265F4">
        <w:rPr>
          <w:rFonts w:ascii="GHEA Grapalat" w:hAnsi="GHEA Grapalat" w:cs="Sylfaen"/>
          <w:i/>
          <w:sz w:val="16"/>
          <w:szCs w:val="16"/>
          <w:lang w:val="en-US"/>
        </w:rPr>
        <w:t>հանվում</w:t>
      </w:r>
      <w:proofErr w:type="spellEnd"/>
      <w:r w:rsidR="00091EBC" w:rsidRPr="00AB6289">
        <w:rPr>
          <w:rFonts w:ascii="GHEA Grapalat" w:hAnsi="GHEA Grapalat" w:cs="Sylfaen"/>
          <w:i/>
          <w:sz w:val="16"/>
          <w:szCs w:val="16"/>
          <w:lang w:val="af-ZA"/>
        </w:rPr>
        <w:t xml:space="preserve"> </w:t>
      </w:r>
      <w:r w:rsidR="00091EBC" w:rsidRPr="006265F4">
        <w:rPr>
          <w:rFonts w:ascii="GHEA Grapalat" w:hAnsi="GHEA Grapalat" w:cs="Sylfaen"/>
          <w:i/>
          <w:sz w:val="16"/>
          <w:szCs w:val="16"/>
          <w:lang w:val="en-US"/>
        </w:rPr>
        <w:t>է</w:t>
      </w:r>
      <w:r w:rsidR="00091EBC" w:rsidRPr="00AB6289">
        <w:rPr>
          <w:rFonts w:ascii="GHEA Grapalat" w:hAnsi="GHEA Grapalat" w:cs="Sylfaen"/>
          <w:i/>
          <w:sz w:val="16"/>
          <w:szCs w:val="16"/>
          <w:lang w:val="af-ZA"/>
        </w:rPr>
        <w:t>:</w:t>
      </w:r>
    </w:p>
  </w:footnote>
  <w:footnote w:id="10">
    <w:p w14:paraId="714A4987" w14:textId="77777777" w:rsidR="00734132" w:rsidRPr="000B7538" w:rsidRDefault="00734132"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00000">
        <w:fldChar w:fldCharType="begin"/>
      </w:r>
      <w:r w:rsidR="00000000" w:rsidRPr="000058D3">
        <w:rPr>
          <w:lang w:val="af-ZA"/>
        </w:rPr>
        <w:instrText xml:space="preserve"> HYPERLINK "https://ru.wikipedia.org/wiki/Standard_%26_Poor%E2%80%99s" \t "_blank" </w:instrText>
      </w:r>
      <w:r w:rsidR="00000000">
        <w:fldChar w:fldCharType="separate"/>
      </w:r>
      <w:r w:rsidRPr="000B7538">
        <w:rPr>
          <w:rFonts w:ascii="GHEA Grapalat" w:hAnsi="GHEA Grapalat"/>
          <w:i/>
          <w:sz w:val="16"/>
          <w:szCs w:val="16"/>
          <w:lang w:val="hy-AM" w:eastAsia="ru-RU"/>
        </w:rPr>
        <w:t>Standard &amp; Poor’s</w:t>
      </w:r>
      <w:r w:rsidR="00000000">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734132" w:rsidRPr="000B7538" w:rsidRDefault="00734132" w:rsidP="00734132">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1">
    <w:p w14:paraId="25BE92AC" w14:textId="77777777" w:rsidR="00091EBC" w:rsidRPr="005F1C06" w:rsidRDefault="00091EBC" w:rsidP="00B2572B">
      <w:pPr>
        <w:pStyle w:val="af2"/>
        <w:rPr>
          <w:rFonts w:ascii="GHEA Grapalat" w:hAnsi="GHEA Grapalat"/>
          <w:i/>
          <w:lang w:val="af-ZA"/>
        </w:rPr>
      </w:pPr>
      <w:r w:rsidRPr="005F1C06">
        <w:rPr>
          <w:rFonts w:ascii="GHEA Grapalat" w:hAnsi="GHEA Grapalat"/>
          <w:i/>
          <w:lang w:val="hy-AM"/>
        </w:rPr>
        <w:t>*</w:t>
      </w:r>
      <w:proofErr w:type="spellStart"/>
      <w:r w:rsidRPr="005F1C06">
        <w:rPr>
          <w:rFonts w:ascii="GHEA Grapalat" w:hAnsi="GHEA Grapalat"/>
          <w:i/>
          <w:lang w:val="en-US"/>
        </w:rPr>
        <w:t>լրացվում</w:t>
      </w:r>
      <w:proofErr w:type="spellEnd"/>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proofErr w:type="spellStart"/>
      <w:r w:rsidRPr="005F1C06">
        <w:rPr>
          <w:rFonts w:ascii="GHEA Grapalat" w:hAnsi="GHEA Grapalat"/>
          <w:i/>
          <w:lang w:val="en-US"/>
        </w:rPr>
        <w:t>հանձնաժողովի</w:t>
      </w:r>
      <w:proofErr w:type="spellEnd"/>
      <w:r w:rsidRPr="005F1C06">
        <w:rPr>
          <w:rFonts w:ascii="GHEA Grapalat" w:hAnsi="GHEA Grapalat"/>
          <w:i/>
          <w:lang w:val="af-ZA"/>
        </w:rPr>
        <w:t xml:space="preserve"> </w:t>
      </w:r>
      <w:proofErr w:type="spellStart"/>
      <w:r w:rsidRPr="005F1C06">
        <w:rPr>
          <w:rFonts w:ascii="GHEA Grapalat" w:hAnsi="GHEA Grapalat"/>
          <w:i/>
          <w:lang w:val="en-US"/>
        </w:rPr>
        <w:t>քարտուղարի</w:t>
      </w:r>
      <w:proofErr w:type="spellEnd"/>
      <w:r w:rsidRPr="005F1C06">
        <w:rPr>
          <w:rFonts w:ascii="GHEA Grapalat" w:hAnsi="GHEA Grapalat"/>
          <w:i/>
          <w:lang w:val="af-ZA"/>
        </w:rPr>
        <w:t xml:space="preserve"> </w:t>
      </w:r>
      <w:proofErr w:type="spellStart"/>
      <w:r w:rsidRPr="005F1C06">
        <w:rPr>
          <w:rFonts w:ascii="GHEA Grapalat" w:hAnsi="GHEA Grapalat"/>
          <w:i/>
          <w:lang w:val="en-US"/>
        </w:rPr>
        <w:t>կողմից</w:t>
      </w:r>
      <w:proofErr w:type="spellEnd"/>
      <w:r w:rsidRPr="005F1C06">
        <w:rPr>
          <w:rFonts w:ascii="GHEA Grapalat" w:hAnsi="GHEA Grapalat"/>
          <w:i/>
          <w:lang w:val="af-ZA"/>
        </w:rPr>
        <w:t xml:space="preserve">` </w:t>
      </w:r>
      <w:proofErr w:type="spellStart"/>
      <w:r w:rsidRPr="005F1C06">
        <w:rPr>
          <w:rFonts w:ascii="GHEA Grapalat" w:hAnsi="GHEA Grapalat"/>
          <w:i/>
          <w:lang w:val="en-US"/>
        </w:rPr>
        <w:t>մինչև</w:t>
      </w:r>
      <w:proofErr w:type="spellEnd"/>
      <w:r w:rsidRPr="005F1C06">
        <w:rPr>
          <w:rFonts w:ascii="GHEA Grapalat" w:hAnsi="GHEA Grapalat"/>
          <w:i/>
          <w:lang w:val="af-ZA"/>
        </w:rPr>
        <w:t xml:space="preserve"> </w:t>
      </w:r>
      <w:proofErr w:type="spellStart"/>
      <w:r w:rsidRPr="005F1C06">
        <w:rPr>
          <w:rFonts w:ascii="GHEA Grapalat" w:hAnsi="GHEA Grapalat"/>
          <w:i/>
          <w:lang w:val="en-US"/>
        </w:rPr>
        <w:t>հրավերը</w:t>
      </w:r>
      <w:proofErr w:type="spellEnd"/>
      <w:r w:rsidRPr="005F1C06">
        <w:rPr>
          <w:rFonts w:ascii="GHEA Grapalat" w:hAnsi="GHEA Grapalat"/>
          <w:i/>
          <w:lang w:val="af-ZA"/>
        </w:rPr>
        <w:t xml:space="preserve"> </w:t>
      </w:r>
      <w:proofErr w:type="spellStart"/>
      <w:r w:rsidRPr="005F1C06">
        <w:rPr>
          <w:rFonts w:ascii="GHEA Grapalat" w:hAnsi="GHEA Grapalat"/>
          <w:i/>
          <w:lang w:val="en-US"/>
        </w:rPr>
        <w:t>տեղեկագրում</w:t>
      </w:r>
      <w:proofErr w:type="spellEnd"/>
      <w:r w:rsidRPr="005F1C06">
        <w:rPr>
          <w:rFonts w:ascii="GHEA Grapalat" w:hAnsi="GHEA Grapalat"/>
          <w:i/>
          <w:lang w:val="af-ZA"/>
        </w:rPr>
        <w:t xml:space="preserve"> </w:t>
      </w:r>
      <w:proofErr w:type="spellStart"/>
      <w:r w:rsidRPr="005F1C06">
        <w:rPr>
          <w:rFonts w:ascii="GHEA Grapalat" w:hAnsi="GHEA Grapalat"/>
          <w:i/>
          <w:lang w:val="en-US"/>
        </w:rPr>
        <w:t>հրապարակելը</w:t>
      </w:r>
      <w:proofErr w:type="spellEnd"/>
      <w:r w:rsidRPr="005F1C06">
        <w:rPr>
          <w:rFonts w:ascii="GHEA Grapalat" w:hAnsi="GHEA Grapalat"/>
          <w:i/>
          <w:lang w:val="hy-AM"/>
        </w:rPr>
        <w:t>:</w:t>
      </w:r>
    </w:p>
    <w:p w14:paraId="1B0D96C5" w14:textId="77777777" w:rsidR="005F1C06" w:rsidRPr="008C7473" w:rsidRDefault="005F1C06"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proofErr w:type="spellStart"/>
      <w:r w:rsidRPr="005F1C06">
        <w:rPr>
          <w:rFonts w:ascii="GHEA Grapalat" w:hAnsi="GHEA Grapalat"/>
          <w:i/>
          <w:lang w:eastAsia="ru-RU"/>
        </w:rPr>
        <w:t>մասնակիցը</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դիմում</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հայտարարությունը</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լրացնելիս</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նշում</w:t>
      </w:r>
      <w:proofErr w:type="spellEnd"/>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proofErr w:type="spellStart"/>
      <w:r w:rsidRPr="005F1C06">
        <w:rPr>
          <w:rFonts w:ascii="GHEA Grapalat" w:hAnsi="GHEA Grapalat"/>
          <w:i/>
          <w:lang w:eastAsia="ru-RU"/>
        </w:rPr>
        <w:t>իր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շահառուների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վերաբերյալ</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տեղեկություններ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պարունակող</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կայքէջի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հղումը</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եթե</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այդ</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մասնակիցը</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անձանց</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պետական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գրանցման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անձանց</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ստորաբաժանումների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հիմնարկների</w:t>
      </w:r>
      <w:proofErr w:type="spellEnd"/>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proofErr w:type="spellStart"/>
      <w:r w:rsidRPr="005F1C06">
        <w:rPr>
          <w:rFonts w:ascii="GHEA Grapalat" w:hAnsi="GHEA Grapalat"/>
          <w:i/>
          <w:lang w:eastAsia="ru-RU"/>
        </w:rPr>
        <w:t>անհատ</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ձեռնարկատերերի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պետական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հաշվառման</w:t>
      </w:r>
      <w:proofErr w:type="spellEnd"/>
      <w:r w:rsidRPr="008C7473">
        <w:rPr>
          <w:rFonts w:ascii="Calibri" w:hAnsi="Calibri" w:cs="Calibri"/>
          <w:i/>
          <w:lang w:val="af-ZA" w:eastAsia="ru-RU"/>
        </w:rPr>
        <w:t> </w:t>
      </w:r>
      <w:proofErr w:type="spellStart"/>
      <w:r w:rsidRPr="005F1C06">
        <w:rPr>
          <w:rFonts w:ascii="GHEA Grapalat" w:hAnsi="GHEA Grapalat" w:cs="GHEA Grapalat"/>
          <w:i/>
          <w:lang w:eastAsia="ru-RU"/>
        </w:rPr>
        <w:t>մասին</w:t>
      </w:r>
      <w:proofErr w:type="spellEnd"/>
      <w:r w:rsidRPr="008C7473">
        <w:rPr>
          <w:rFonts w:ascii="GHEA Grapalat" w:hAnsi="GHEA Grapalat" w:cs="GHEA Grapalat"/>
          <w:i/>
          <w:lang w:val="af-ZA" w:eastAsia="ru-RU"/>
        </w:rPr>
        <w:t>»</w:t>
      </w:r>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օրենքի</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հիման</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վրա</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իրական</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շահառուների</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վերաբերյալ</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հայտարարագիր</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ներկայացնելու</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պարտականություն</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ունեցող</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անձ</w:t>
      </w:r>
      <w:proofErr w:type="spellEnd"/>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հայտը</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ներկայացնելու</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օրվա</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դրությամբ</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սահմանված</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կարգով</w:t>
      </w:r>
      <w:proofErr w:type="spellEnd"/>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պետք</w:t>
      </w:r>
      <w:proofErr w:type="spellEnd"/>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proofErr w:type="spellStart"/>
      <w:r w:rsidRPr="005F1C06">
        <w:rPr>
          <w:rFonts w:ascii="GHEA Grapalat" w:hAnsi="GHEA Grapalat" w:cs="GHEA Grapalat"/>
          <w:i/>
          <w:lang w:eastAsia="ru-RU"/>
        </w:rPr>
        <w:t>ի</w:t>
      </w:r>
      <w:r w:rsidRPr="005F1C06">
        <w:rPr>
          <w:rFonts w:ascii="GHEA Grapalat" w:hAnsi="GHEA Grapalat"/>
          <w:i/>
          <w:lang w:eastAsia="ru-RU"/>
        </w:rPr>
        <w:t>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անձանց</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պետական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ռեգիստրի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գործակալությունում</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գրանցված</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լիներ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շահառուների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վերաբերյալ</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տեղեկությունները</w:t>
      </w:r>
      <w:proofErr w:type="spellEnd"/>
      <w:r w:rsidRPr="008C7473">
        <w:rPr>
          <w:rFonts w:ascii="GHEA Grapalat" w:hAnsi="GHEA Grapalat"/>
          <w:i/>
          <w:lang w:val="af-ZA" w:eastAsia="ru-RU"/>
        </w:rPr>
        <w:t xml:space="preserve">, </w:t>
      </w:r>
    </w:p>
    <w:p w14:paraId="735DC593" w14:textId="77777777" w:rsidR="005F1C06" w:rsidRPr="008C7473" w:rsidRDefault="005F1C06" w:rsidP="005F1C06">
      <w:pPr>
        <w:pStyle w:val="31"/>
        <w:spacing w:line="240" w:lineRule="auto"/>
        <w:ind w:left="142" w:firstLine="0"/>
        <w:rPr>
          <w:rFonts w:ascii="GHEA Grapalat" w:hAnsi="GHEA Grapalat"/>
          <w:i/>
          <w:lang w:val="af-ZA" w:eastAsia="ru-RU"/>
        </w:rPr>
      </w:pPr>
    </w:p>
    <w:p w14:paraId="6F719993" w14:textId="77777777" w:rsidR="005F1C06" w:rsidRPr="008C7473" w:rsidRDefault="005F1C06"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proofErr w:type="spellStart"/>
      <w:r w:rsidRPr="005F1C06">
        <w:rPr>
          <w:rFonts w:ascii="GHEA Grapalat" w:hAnsi="GHEA Grapalat"/>
          <w:i/>
          <w:lang w:eastAsia="ru-RU"/>
        </w:rPr>
        <w:t>Եթե</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մասնակիցը</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անձանց</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պետական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գրանցման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անձանց</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ստորաբաժանումների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հիմնարկների</w:t>
      </w:r>
      <w:proofErr w:type="spellEnd"/>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proofErr w:type="spellStart"/>
      <w:r w:rsidRPr="005F1C06">
        <w:rPr>
          <w:rFonts w:ascii="GHEA Grapalat" w:hAnsi="GHEA Grapalat"/>
          <w:i/>
          <w:lang w:eastAsia="ru-RU"/>
        </w:rPr>
        <w:t>անհատ</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ձեռնարկատերերի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պետական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հաշվառման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մասին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օրենքի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հիման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վրա</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շահառուների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վերաբերյալ</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հայտարարագիր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ներկայացնելու</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պարտականություն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ունեցող</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չէ</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կամ</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եթե</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այդպիսի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w:t>
      </w:r>
      <w:proofErr w:type="spellEnd"/>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proofErr w:type="spellStart"/>
      <w:r w:rsidRPr="005F1C06">
        <w:rPr>
          <w:rFonts w:ascii="GHEA Grapalat" w:hAnsi="GHEA Grapalat"/>
          <w:i/>
          <w:lang w:eastAsia="ru-RU"/>
        </w:rPr>
        <w:t>սակայն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հայտը</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ներկայացնելու</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օրվա</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դրությամբ</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պարտավոր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չէր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իրավաբանական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անձանց</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պետական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ռեգիստրի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գործակալությունում</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գրանցել</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իրական</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շահառուների</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վերաբերյալ</w:t>
      </w:r>
      <w:proofErr w:type="spellEnd"/>
      <w:r w:rsidRPr="008C7473">
        <w:rPr>
          <w:rFonts w:ascii="GHEA Grapalat" w:hAnsi="GHEA Grapalat"/>
          <w:i/>
          <w:lang w:val="af-ZA" w:eastAsia="ru-RU"/>
        </w:rPr>
        <w:t xml:space="preserve"> </w:t>
      </w:r>
      <w:proofErr w:type="spellStart"/>
      <w:r w:rsidRPr="005F1C06">
        <w:rPr>
          <w:rFonts w:ascii="GHEA Grapalat" w:hAnsi="GHEA Grapalat"/>
          <w:i/>
          <w:lang w:eastAsia="ru-RU"/>
        </w:rPr>
        <w:t>տեղեկությունները</w:t>
      </w:r>
      <w:proofErr w:type="spellEnd"/>
      <w:r w:rsidR="005A765C">
        <w:rPr>
          <w:rFonts w:ascii="GHEA Grapalat" w:hAnsi="GHEA Grapalat"/>
          <w:i/>
          <w:lang w:val="hy-AM" w:eastAsia="ru-RU"/>
        </w:rPr>
        <w:t>,</w:t>
      </w:r>
      <w:r w:rsidRPr="008C7473">
        <w:rPr>
          <w:rFonts w:ascii="GHEA Grapalat" w:hAnsi="GHEA Grapalat"/>
          <w:i/>
          <w:lang w:val="af-ZA"/>
        </w:rPr>
        <w:t xml:space="preserve"> </w:t>
      </w:r>
      <w:proofErr w:type="spellStart"/>
      <w:r w:rsidRPr="005F1C06">
        <w:rPr>
          <w:rFonts w:ascii="GHEA Grapalat" w:hAnsi="GHEA Grapalat"/>
          <w:i/>
        </w:rPr>
        <w:t>ապա</w:t>
      </w:r>
      <w:proofErr w:type="spellEnd"/>
      <w:r w:rsidRPr="008C7473">
        <w:rPr>
          <w:rFonts w:ascii="GHEA Grapalat" w:hAnsi="GHEA Grapalat"/>
          <w:i/>
          <w:lang w:val="af-ZA"/>
        </w:rPr>
        <w:t xml:space="preserve"> </w:t>
      </w:r>
      <w:proofErr w:type="spellStart"/>
      <w:r w:rsidRPr="005F1C06">
        <w:rPr>
          <w:rFonts w:ascii="GHEA Grapalat" w:hAnsi="GHEA Grapalat"/>
          <w:i/>
        </w:rPr>
        <w:t>դիմում</w:t>
      </w:r>
      <w:proofErr w:type="spellEnd"/>
      <w:r w:rsidRPr="008C7473">
        <w:rPr>
          <w:rFonts w:ascii="GHEA Grapalat" w:hAnsi="GHEA Grapalat"/>
          <w:i/>
          <w:lang w:val="af-ZA"/>
        </w:rPr>
        <w:t xml:space="preserve">- </w:t>
      </w:r>
      <w:proofErr w:type="spellStart"/>
      <w:r w:rsidRPr="005F1C06">
        <w:rPr>
          <w:rFonts w:ascii="GHEA Grapalat" w:hAnsi="GHEA Grapalat"/>
          <w:i/>
        </w:rPr>
        <w:t>հայտարարությունը</w:t>
      </w:r>
      <w:proofErr w:type="spellEnd"/>
      <w:r w:rsidRPr="008C7473">
        <w:rPr>
          <w:rFonts w:ascii="GHEA Grapalat" w:hAnsi="GHEA Grapalat"/>
          <w:i/>
          <w:lang w:val="af-ZA"/>
        </w:rPr>
        <w:t xml:space="preserve"> </w:t>
      </w:r>
      <w:proofErr w:type="spellStart"/>
      <w:r w:rsidRPr="005F1C06">
        <w:rPr>
          <w:rFonts w:ascii="GHEA Grapalat" w:hAnsi="GHEA Grapalat"/>
          <w:i/>
        </w:rPr>
        <w:t>լրացնելիս</w:t>
      </w:r>
      <w:proofErr w:type="spellEnd"/>
      <w:r w:rsidRPr="008C7473">
        <w:rPr>
          <w:rFonts w:ascii="GHEA Grapalat" w:hAnsi="GHEA Grapalat"/>
          <w:i/>
          <w:lang w:val="af-ZA"/>
        </w:rPr>
        <w:t xml:space="preserve"> &lt;&lt; </w:t>
      </w:r>
      <w:proofErr w:type="spellStart"/>
      <w:r w:rsidRPr="005F1C06">
        <w:rPr>
          <w:rFonts w:ascii="GHEA Grapalat" w:hAnsi="GHEA Grapalat"/>
          <w:i/>
        </w:rPr>
        <w:t>տեղեկություններ</w:t>
      </w:r>
      <w:proofErr w:type="spellEnd"/>
      <w:r w:rsidRPr="008C7473">
        <w:rPr>
          <w:rFonts w:ascii="GHEA Grapalat" w:hAnsi="GHEA Grapalat"/>
          <w:i/>
          <w:lang w:val="af-ZA"/>
        </w:rPr>
        <w:t xml:space="preserve"> </w:t>
      </w:r>
      <w:proofErr w:type="spellStart"/>
      <w:r w:rsidRPr="005F1C06">
        <w:rPr>
          <w:rFonts w:ascii="GHEA Grapalat" w:hAnsi="GHEA Grapalat"/>
          <w:i/>
        </w:rPr>
        <w:t>պարունակող</w:t>
      </w:r>
      <w:proofErr w:type="spellEnd"/>
      <w:r w:rsidRPr="008C7473">
        <w:rPr>
          <w:rFonts w:ascii="GHEA Grapalat" w:hAnsi="GHEA Grapalat"/>
          <w:i/>
          <w:lang w:val="af-ZA"/>
        </w:rPr>
        <w:t xml:space="preserve"> </w:t>
      </w:r>
      <w:proofErr w:type="spellStart"/>
      <w:r w:rsidRPr="005F1C06">
        <w:rPr>
          <w:rFonts w:ascii="GHEA Grapalat" w:hAnsi="GHEA Grapalat"/>
          <w:i/>
        </w:rPr>
        <w:t>կայքէջի</w:t>
      </w:r>
      <w:proofErr w:type="spellEnd"/>
      <w:r w:rsidRPr="008C7473">
        <w:rPr>
          <w:rFonts w:ascii="GHEA Grapalat" w:hAnsi="GHEA Grapalat"/>
          <w:i/>
          <w:lang w:val="af-ZA"/>
        </w:rPr>
        <w:t xml:space="preserve"> </w:t>
      </w:r>
      <w:proofErr w:type="spellStart"/>
      <w:r w:rsidRPr="005F1C06">
        <w:rPr>
          <w:rFonts w:ascii="GHEA Grapalat" w:hAnsi="GHEA Grapalat"/>
          <w:i/>
        </w:rPr>
        <w:t>հղումը</w:t>
      </w:r>
      <w:proofErr w:type="spellEnd"/>
      <w:r w:rsidRPr="005F1C06">
        <w:rPr>
          <w:rFonts w:ascii="GHEA Grapalat" w:hAnsi="GHEA Grapalat"/>
          <w:i/>
        </w:rPr>
        <w:t>՝</w:t>
      </w:r>
      <w:r w:rsidRPr="008C7473">
        <w:rPr>
          <w:rFonts w:ascii="GHEA Grapalat" w:hAnsi="GHEA Grapalat"/>
          <w:i/>
          <w:lang w:val="af-ZA"/>
        </w:rPr>
        <w:t xml:space="preserve"> &gt;&gt; </w:t>
      </w:r>
      <w:proofErr w:type="spellStart"/>
      <w:r w:rsidRPr="005F1C06">
        <w:rPr>
          <w:rFonts w:ascii="GHEA Grapalat" w:hAnsi="GHEA Grapalat"/>
          <w:i/>
        </w:rPr>
        <w:t>բառերը</w:t>
      </w:r>
      <w:proofErr w:type="spellEnd"/>
      <w:r w:rsidRPr="008C7473">
        <w:rPr>
          <w:rFonts w:ascii="GHEA Grapalat" w:hAnsi="GHEA Grapalat"/>
          <w:i/>
          <w:lang w:val="af-ZA"/>
        </w:rPr>
        <w:t xml:space="preserve"> </w:t>
      </w:r>
      <w:proofErr w:type="spellStart"/>
      <w:r w:rsidRPr="005F1C06">
        <w:rPr>
          <w:rFonts w:ascii="GHEA Grapalat" w:hAnsi="GHEA Grapalat"/>
          <w:i/>
        </w:rPr>
        <w:t>փոխարինում</w:t>
      </w:r>
      <w:proofErr w:type="spellEnd"/>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proofErr w:type="spellStart"/>
      <w:r w:rsidRPr="005F1C06">
        <w:rPr>
          <w:rFonts w:ascii="GHEA Grapalat" w:hAnsi="GHEA Grapalat"/>
          <w:i/>
        </w:rPr>
        <w:t>հայտարարագիր</w:t>
      </w:r>
      <w:proofErr w:type="spellEnd"/>
      <w:r w:rsidRPr="005F1C06">
        <w:rPr>
          <w:rFonts w:ascii="GHEA Grapalat" w:hAnsi="GHEA Grapalat"/>
          <w:i/>
        </w:rPr>
        <w:t>՝</w:t>
      </w:r>
      <w:r w:rsidRPr="008C7473">
        <w:rPr>
          <w:rFonts w:ascii="GHEA Grapalat" w:hAnsi="GHEA Grapalat"/>
          <w:i/>
          <w:lang w:val="af-ZA"/>
        </w:rPr>
        <w:t xml:space="preserve"> </w:t>
      </w:r>
      <w:proofErr w:type="spellStart"/>
      <w:r w:rsidRPr="005F1C06">
        <w:rPr>
          <w:rFonts w:ascii="GHEA Grapalat" w:hAnsi="GHEA Grapalat"/>
          <w:i/>
        </w:rPr>
        <w:t>համ</w:t>
      </w:r>
      <w:r w:rsidR="005A765C">
        <w:rPr>
          <w:rFonts w:ascii="GHEA Grapalat" w:hAnsi="GHEA Grapalat"/>
          <w:i/>
        </w:rPr>
        <w:t>աձայն</w:t>
      </w:r>
      <w:proofErr w:type="spellEnd"/>
      <w:r w:rsidR="005A765C" w:rsidRPr="008C7473">
        <w:rPr>
          <w:rFonts w:ascii="GHEA Grapalat" w:hAnsi="GHEA Grapalat"/>
          <w:i/>
          <w:lang w:val="af-ZA"/>
        </w:rPr>
        <w:t xml:space="preserve">  </w:t>
      </w:r>
      <w:proofErr w:type="spellStart"/>
      <w:r w:rsidR="005A765C">
        <w:rPr>
          <w:rFonts w:ascii="GHEA Grapalat" w:hAnsi="GHEA Grapalat"/>
          <w:i/>
        </w:rPr>
        <w:t>հավելված</w:t>
      </w:r>
      <w:proofErr w:type="spellEnd"/>
      <w:r w:rsidR="005A765C" w:rsidRPr="008C7473">
        <w:rPr>
          <w:rFonts w:ascii="GHEA Grapalat" w:hAnsi="GHEA Grapalat"/>
          <w:i/>
          <w:lang w:val="af-ZA"/>
        </w:rPr>
        <w:t xml:space="preserve"> 1․2</w:t>
      </w:r>
      <w:r w:rsidRPr="008C7473">
        <w:rPr>
          <w:rFonts w:ascii="GHEA Grapalat" w:hAnsi="GHEA Grapalat"/>
          <w:i/>
          <w:lang w:val="af-ZA"/>
        </w:rPr>
        <w:t>-</w:t>
      </w:r>
      <w:r w:rsidRPr="005F1C06">
        <w:rPr>
          <w:rFonts w:ascii="GHEA Grapalat" w:hAnsi="GHEA Grapalat"/>
          <w:i/>
        </w:rPr>
        <w:t>ի</w:t>
      </w:r>
      <w:r w:rsidRPr="008C7473">
        <w:rPr>
          <w:rFonts w:ascii="GHEA Grapalat" w:hAnsi="GHEA Grapalat"/>
          <w:i/>
          <w:lang w:val="af-ZA"/>
        </w:rPr>
        <w:t xml:space="preserve">&gt;&gt; </w:t>
      </w:r>
      <w:proofErr w:type="spellStart"/>
      <w:r w:rsidRPr="005F1C06">
        <w:rPr>
          <w:rFonts w:ascii="GHEA Grapalat" w:hAnsi="GHEA Grapalat"/>
          <w:i/>
        </w:rPr>
        <w:t>բառերով</w:t>
      </w:r>
      <w:proofErr w:type="spellEnd"/>
      <w:r w:rsidRPr="008C7473">
        <w:rPr>
          <w:rFonts w:ascii="GHEA Grapalat" w:hAnsi="GHEA Grapalat"/>
          <w:i/>
          <w:lang w:val="af-ZA"/>
        </w:rPr>
        <w:t>,</w:t>
      </w:r>
    </w:p>
    <w:p w14:paraId="741DA24C" w14:textId="77777777" w:rsidR="005F1C06" w:rsidRPr="008C7473" w:rsidRDefault="005F1C06" w:rsidP="005F1C06">
      <w:pPr>
        <w:pStyle w:val="af2"/>
        <w:jc w:val="both"/>
        <w:rPr>
          <w:rFonts w:ascii="GHEA Grapalat" w:hAnsi="GHEA Grapalat"/>
          <w:i/>
          <w:lang w:val="af-ZA"/>
        </w:rPr>
      </w:pPr>
    </w:p>
    <w:p w14:paraId="2FE82E3A" w14:textId="77777777" w:rsidR="005F1C06" w:rsidRPr="008C7473" w:rsidRDefault="005F1C06" w:rsidP="005F1C06">
      <w:pPr>
        <w:pStyle w:val="af2"/>
        <w:jc w:val="both"/>
        <w:rPr>
          <w:rFonts w:ascii="GHEA Grapalat" w:hAnsi="GHEA Grapalat"/>
          <w:i/>
          <w:lang w:val="af-ZA"/>
        </w:rPr>
      </w:pPr>
      <w:r w:rsidRPr="008C7473">
        <w:rPr>
          <w:rFonts w:ascii="GHEA Grapalat" w:hAnsi="GHEA Grapalat"/>
          <w:i/>
          <w:lang w:val="af-ZA"/>
        </w:rPr>
        <w:tab/>
        <w:t>-</w:t>
      </w:r>
      <w:proofErr w:type="spellStart"/>
      <w:r w:rsidRPr="005F1C06">
        <w:rPr>
          <w:rFonts w:ascii="GHEA Grapalat" w:hAnsi="GHEA Grapalat"/>
          <w:i/>
          <w:lang w:val="en-US"/>
        </w:rPr>
        <w:t>եթե</w:t>
      </w:r>
      <w:proofErr w:type="spellEnd"/>
      <w:r w:rsidRPr="008C7473">
        <w:rPr>
          <w:rFonts w:ascii="GHEA Grapalat" w:hAnsi="GHEA Grapalat"/>
          <w:i/>
          <w:lang w:val="af-ZA"/>
        </w:rPr>
        <w:t xml:space="preserve"> </w:t>
      </w:r>
      <w:proofErr w:type="spellStart"/>
      <w:r w:rsidRPr="005F1C06">
        <w:rPr>
          <w:rFonts w:ascii="GHEA Grapalat" w:hAnsi="GHEA Grapalat"/>
          <w:i/>
          <w:lang w:val="en-US"/>
        </w:rPr>
        <w:t>մասնակիցը</w:t>
      </w:r>
      <w:proofErr w:type="spellEnd"/>
      <w:r w:rsidRPr="008C7473">
        <w:rPr>
          <w:rFonts w:ascii="GHEA Grapalat" w:hAnsi="GHEA Grapalat"/>
          <w:i/>
          <w:lang w:val="af-ZA"/>
        </w:rPr>
        <w:t xml:space="preserve"> </w:t>
      </w:r>
      <w:proofErr w:type="spellStart"/>
      <w:r w:rsidRPr="005F1C06">
        <w:rPr>
          <w:rFonts w:ascii="GHEA Grapalat" w:hAnsi="GHEA Grapalat"/>
          <w:i/>
          <w:lang w:val="en-US"/>
        </w:rPr>
        <w:t>անհատ</w:t>
      </w:r>
      <w:proofErr w:type="spellEnd"/>
      <w:r w:rsidRPr="008C7473">
        <w:rPr>
          <w:rFonts w:ascii="GHEA Grapalat" w:hAnsi="GHEA Grapalat"/>
          <w:i/>
          <w:lang w:val="af-ZA"/>
        </w:rPr>
        <w:t xml:space="preserve"> </w:t>
      </w:r>
      <w:proofErr w:type="spellStart"/>
      <w:r w:rsidRPr="005F1C06">
        <w:rPr>
          <w:rFonts w:ascii="GHEA Grapalat" w:hAnsi="GHEA Grapalat"/>
          <w:i/>
          <w:lang w:val="en-US"/>
        </w:rPr>
        <w:t>ձեռնարկատեր</w:t>
      </w:r>
      <w:proofErr w:type="spellEnd"/>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proofErr w:type="spellStart"/>
      <w:r w:rsidRPr="005F1C06">
        <w:rPr>
          <w:rFonts w:ascii="GHEA Grapalat" w:hAnsi="GHEA Grapalat"/>
          <w:i/>
          <w:lang w:val="en-US"/>
        </w:rPr>
        <w:t>կամ</w:t>
      </w:r>
      <w:proofErr w:type="spellEnd"/>
      <w:r w:rsidRPr="008C7473">
        <w:rPr>
          <w:rFonts w:ascii="GHEA Grapalat" w:hAnsi="GHEA Grapalat"/>
          <w:i/>
          <w:lang w:val="af-ZA"/>
        </w:rPr>
        <w:t xml:space="preserve"> </w:t>
      </w:r>
      <w:proofErr w:type="spellStart"/>
      <w:r w:rsidRPr="005F1C06">
        <w:rPr>
          <w:rFonts w:ascii="GHEA Grapalat" w:hAnsi="GHEA Grapalat"/>
          <w:i/>
          <w:lang w:val="en-US"/>
        </w:rPr>
        <w:t>ֆիզիկական</w:t>
      </w:r>
      <w:proofErr w:type="spellEnd"/>
      <w:r w:rsidRPr="008C7473">
        <w:rPr>
          <w:rFonts w:ascii="GHEA Grapalat" w:hAnsi="GHEA Grapalat"/>
          <w:i/>
          <w:lang w:val="af-ZA"/>
        </w:rPr>
        <w:t xml:space="preserve"> </w:t>
      </w:r>
      <w:proofErr w:type="spellStart"/>
      <w:r w:rsidRPr="005F1C06">
        <w:rPr>
          <w:rFonts w:ascii="GHEA Grapalat" w:hAnsi="GHEA Grapalat"/>
          <w:i/>
          <w:lang w:val="en-US"/>
        </w:rPr>
        <w:t>անձ</w:t>
      </w:r>
      <w:proofErr w:type="spellEnd"/>
      <w:r w:rsidRPr="008C7473">
        <w:rPr>
          <w:rFonts w:ascii="GHEA Grapalat" w:hAnsi="GHEA Grapalat"/>
          <w:i/>
          <w:lang w:val="af-ZA"/>
        </w:rPr>
        <w:t xml:space="preserve">, </w:t>
      </w:r>
      <w:proofErr w:type="spellStart"/>
      <w:r w:rsidRPr="005F1C06">
        <w:rPr>
          <w:rFonts w:ascii="GHEA Grapalat" w:hAnsi="GHEA Grapalat"/>
          <w:i/>
          <w:lang w:val="en-US"/>
        </w:rPr>
        <w:t>ապա</w:t>
      </w:r>
      <w:proofErr w:type="spellEnd"/>
      <w:r w:rsidRPr="008C7473">
        <w:rPr>
          <w:rFonts w:ascii="GHEA Grapalat" w:hAnsi="GHEA Grapalat"/>
          <w:i/>
          <w:lang w:val="af-ZA"/>
        </w:rPr>
        <w:t xml:space="preserve"> </w:t>
      </w:r>
      <w:proofErr w:type="spellStart"/>
      <w:r w:rsidRPr="005F1C06">
        <w:rPr>
          <w:rFonts w:ascii="GHEA Grapalat" w:hAnsi="GHEA Grapalat"/>
          <w:i/>
          <w:lang w:val="en-US"/>
        </w:rPr>
        <w:t>իրական</w:t>
      </w:r>
      <w:proofErr w:type="spellEnd"/>
      <w:r w:rsidRPr="008C7473">
        <w:rPr>
          <w:rFonts w:ascii="GHEA Grapalat" w:hAnsi="GHEA Grapalat"/>
          <w:i/>
          <w:lang w:val="af-ZA"/>
        </w:rPr>
        <w:t xml:space="preserve"> </w:t>
      </w:r>
      <w:proofErr w:type="spellStart"/>
      <w:r w:rsidRPr="005F1C06">
        <w:rPr>
          <w:rFonts w:ascii="GHEA Grapalat" w:hAnsi="GHEA Grapalat"/>
          <w:i/>
          <w:lang w:val="en-US"/>
        </w:rPr>
        <w:t>շահառուների</w:t>
      </w:r>
      <w:proofErr w:type="spellEnd"/>
      <w:r w:rsidRPr="008C7473">
        <w:rPr>
          <w:rFonts w:ascii="GHEA Grapalat" w:hAnsi="GHEA Grapalat"/>
          <w:i/>
          <w:lang w:val="af-ZA"/>
        </w:rPr>
        <w:t xml:space="preserve"> </w:t>
      </w:r>
      <w:proofErr w:type="spellStart"/>
      <w:r w:rsidRPr="005F1C06">
        <w:rPr>
          <w:rFonts w:ascii="GHEA Grapalat" w:hAnsi="GHEA Grapalat"/>
          <w:i/>
          <w:lang w:val="en-US"/>
        </w:rPr>
        <w:t>վերաբերյալ</w:t>
      </w:r>
      <w:proofErr w:type="spellEnd"/>
      <w:r w:rsidRPr="008C7473">
        <w:rPr>
          <w:rFonts w:ascii="GHEA Grapalat" w:hAnsi="GHEA Grapalat"/>
          <w:i/>
          <w:lang w:val="af-ZA"/>
        </w:rPr>
        <w:t xml:space="preserve"> </w:t>
      </w:r>
      <w:proofErr w:type="spellStart"/>
      <w:r w:rsidRPr="005F1C06">
        <w:rPr>
          <w:rFonts w:ascii="GHEA Grapalat" w:hAnsi="GHEA Grapalat"/>
          <w:i/>
          <w:lang w:val="en-US"/>
        </w:rPr>
        <w:t>տեղեկատվություն</w:t>
      </w:r>
      <w:proofErr w:type="spellEnd"/>
      <w:r w:rsidRPr="008C7473">
        <w:rPr>
          <w:rFonts w:ascii="GHEA Grapalat" w:hAnsi="GHEA Grapalat"/>
          <w:i/>
          <w:lang w:val="af-ZA"/>
        </w:rPr>
        <w:t xml:space="preserve"> </w:t>
      </w:r>
      <w:proofErr w:type="spellStart"/>
      <w:r w:rsidRPr="005F1C06">
        <w:rPr>
          <w:rFonts w:ascii="GHEA Grapalat" w:hAnsi="GHEA Grapalat"/>
          <w:i/>
          <w:lang w:val="en-US"/>
        </w:rPr>
        <w:t>չի</w:t>
      </w:r>
      <w:proofErr w:type="spellEnd"/>
      <w:r w:rsidRPr="008C7473">
        <w:rPr>
          <w:rFonts w:ascii="GHEA Grapalat" w:hAnsi="GHEA Grapalat"/>
          <w:i/>
          <w:lang w:val="af-ZA"/>
        </w:rPr>
        <w:t xml:space="preserve"> </w:t>
      </w:r>
      <w:proofErr w:type="spellStart"/>
      <w:r w:rsidRPr="005F1C06">
        <w:rPr>
          <w:rFonts w:ascii="GHEA Grapalat" w:hAnsi="GHEA Grapalat"/>
          <w:i/>
          <w:lang w:val="en-US"/>
        </w:rPr>
        <w:t>ներկայացնում</w:t>
      </w:r>
      <w:proofErr w:type="spellEnd"/>
      <w:r w:rsidRPr="008C7473">
        <w:rPr>
          <w:rFonts w:ascii="GHEA Grapalat" w:hAnsi="GHEA Grapalat"/>
          <w:i/>
          <w:lang w:val="af-ZA"/>
        </w:rPr>
        <w:t>:</w:t>
      </w:r>
    </w:p>
    <w:p w14:paraId="79424135" w14:textId="77777777" w:rsidR="005F1C06" w:rsidRPr="00BF58CA" w:rsidRDefault="005F1C06" w:rsidP="005F1C06">
      <w:pPr>
        <w:pStyle w:val="af2"/>
        <w:jc w:val="both"/>
        <w:rPr>
          <w:rFonts w:ascii="GHEA Grapalat" w:hAnsi="GHEA Grapalat"/>
          <w:i/>
          <w:sz w:val="16"/>
          <w:szCs w:val="16"/>
          <w:lang w:val="hy-AM"/>
        </w:rPr>
      </w:pPr>
    </w:p>
    <w:p w14:paraId="7DCC7BCC" w14:textId="77777777" w:rsidR="00091EBC" w:rsidRPr="00B20703" w:rsidDel="006C3873" w:rsidRDefault="00091EBC" w:rsidP="00CE3A99">
      <w:pPr>
        <w:jc w:val="both"/>
        <w:rPr>
          <w:del w:id="5" w:author="User" w:date="2019-05-26T09:52:00Z"/>
          <w:rFonts w:ascii="GHEA Grapalat" w:hAnsi="GHEA Grapalat" w:cs="Sylfaen"/>
          <w:sz w:val="20"/>
          <w:lang w:val="hy-AM"/>
        </w:rPr>
      </w:pPr>
    </w:p>
  </w:footnote>
  <w:footnote w:id="12">
    <w:p w14:paraId="28B63088" w14:textId="77777777" w:rsidR="00091EBC" w:rsidRPr="006265F4" w:rsidRDefault="00091EBC"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091EBC" w:rsidRPr="006265F4" w:rsidRDefault="00091EBC"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00C41477">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283C1D0D" w14:textId="77777777" w:rsidR="00091EBC" w:rsidRPr="006265F4" w:rsidDel="00856FDE" w:rsidRDefault="00091EBC" w:rsidP="00B2572B">
      <w:pPr>
        <w:pStyle w:val="af2"/>
        <w:rPr>
          <w:del w:id="8" w:author="User" w:date="2019-05-26T09:57:00Z"/>
          <w:i/>
          <w:lang w:val="af-ZA"/>
        </w:rPr>
      </w:pPr>
    </w:p>
  </w:footnote>
  <w:footnote w:id="13">
    <w:p w14:paraId="25333EC9" w14:textId="77777777" w:rsidR="00C65A05" w:rsidRPr="00C65A05" w:rsidRDefault="00091EBC"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sidR="00383BC3">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sidR="00C65A05">
        <w:rPr>
          <w:rFonts w:ascii="GHEA Grapalat" w:hAnsi="GHEA Grapalat"/>
          <w:i/>
          <w:sz w:val="16"/>
          <w:lang w:val="hy-AM"/>
        </w:rPr>
        <w:t>:</w:t>
      </w:r>
    </w:p>
    <w:p w14:paraId="39FC6E4D" w14:textId="77777777" w:rsidR="00385051" w:rsidRPr="00C65A05" w:rsidRDefault="00385051"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4">
    <w:p w14:paraId="24204C2D" w14:textId="77777777" w:rsidR="00091EBC" w:rsidRPr="006265F4" w:rsidDel="007942E8" w:rsidRDefault="00091EBC" w:rsidP="00071D1C">
      <w:pPr>
        <w:pStyle w:val="af2"/>
        <w:jc w:val="both"/>
        <w:rPr>
          <w:del w:id="9" w:author="User" w:date="2019-05-26T10:01:00Z"/>
          <w:lang w:val="hy-AM"/>
        </w:rPr>
      </w:pPr>
      <w:r w:rsidRPr="006265F4">
        <w:rPr>
          <w:color w:val="FFFFFF"/>
          <w:vertAlign w:val="superscript"/>
          <w:lang w:val="af-ZA"/>
        </w:rPr>
        <w:t>30</w:t>
      </w:r>
      <w:r w:rsidRPr="006265F4">
        <w:rPr>
          <w:vertAlign w:val="superscript"/>
          <w:lang w:val="af-ZA"/>
        </w:rPr>
        <w:t xml:space="preserve"> </w:t>
      </w:r>
      <w:r w:rsidR="00383BC3">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5">
    <w:p w14:paraId="061729C7" w14:textId="77777777" w:rsidR="00091EBC" w:rsidRPr="006265F4" w:rsidDel="007942E8" w:rsidRDefault="00091EBC" w:rsidP="00071D1C">
      <w:pPr>
        <w:pStyle w:val="af2"/>
        <w:rPr>
          <w:del w:id="10" w:author="User" w:date="2019-05-26T10:02:00Z"/>
          <w:lang w:val="hy-AM"/>
        </w:rPr>
      </w:pPr>
      <w:r w:rsidRPr="006265F4">
        <w:rPr>
          <w:color w:val="FFFFFF"/>
          <w:vertAlign w:val="superscript"/>
          <w:lang w:val="hy-AM"/>
        </w:rPr>
        <w:t>31</w:t>
      </w:r>
      <w:r w:rsidRPr="006265F4">
        <w:rPr>
          <w:vertAlign w:val="superscript"/>
          <w:lang w:val="hy-AM"/>
        </w:rPr>
        <w:t xml:space="preserve"> </w:t>
      </w:r>
      <w:r w:rsidR="00383BC3"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6">
    <w:p w14:paraId="41AA5916" w14:textId="77777777" w:rsidR="00091EBC" w:rsidRPr="006265F4" w:rsidRDefault="00383BC3" w:rsidP="009123CA">
      <w:pPr>
        <w:pStyle w:val="af2"/>
        <w:jc w:val="both"/>
        <w:rPr>
          <w:rFonts w:ascii="GHEA Grapalat" w:hAnsi="GHEA Grapalat"/>
          <w:i/>
          <w:sz w:val="16"/>
          <w:szCs w:val="24"/>
          <w:lang w:val="hy-AM" w:eastAsia="en-US"/>
        </w:rPr>
      </w:pPr>
      <w:r w:rsidRPr="00AB6289">
        <w:rPr>
          <w:vertAlign w:val="superscript"/>
          <w:lang w:val="hy-AM"/>
        </w:rPr>
        <w:t>20</w:t>
      </w:r>
      <w:r w:rsidR="00091EBC" w:rsidRPr="006265F4">
        <w:rPr>
          <w:vertAlign w:val="superscript"/>
          <w:lang w:val="hy-AM"/>
        </w:rPr>
        <w:t xml:space="preserve"> </w:t>
      </w:r>
      <w:r w:rsidR="00091EBC"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091EBC" w:rsidRPr="006265F4" w:rsidDel="007942E8" w:rsidRDefault="00091EBC" w:rsidP="009123CA">
      <w:pPr>
        <w:pStyle w:val="af2"/>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7">
    <w:p w14:paraId="0E87345B" w14:textId="77777777" w:rsidR="00091EBC" w:rsidRPr="006265F4" w:rsidDel="007942E8" w:rsidRDefault="00383BC3" w:rsidP="00071D1C">
      <w:pPr>
        <w:pStyle w:val="af2"/>
        <w:jc w:val="both"/>
        <w:rPr>
          <w:del w:id="12" w:author="User" w:date="2019-05-26T10:04:00Z"/>
          <w:sz w:val="16"/>
          <w:szCs w:val="16"/>
          <w:lang w:val="hy-AM"/>
        </w:rPr>
      </w:pPr>
      <w:r w:rsidRPr="00AB6289">
        <w:rPr>
          <w:vertAlign w:val="superscript"/>
          <w:lang w:val="hy-AM"/>
        </w:rPr>
        <w:t>21</w:t>
      </w:r>
      <w:r w:rsidR="00091EBC" w:rsidRPr="006265F4">
        <w:rPr>
          <w:vertAlign w:val="superscript"/>
          <w:lang w:val="hy-AM"/>
        </w:rPr>
        <w:t xml:space="preserve"> </w:t>
      </w:r>
      <w:r w:rsidR="00091EBC"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73F04998" w14:textId="77777777" w:rsidR="00091EBC" w:rsidRPr="006265F4" w:rsidDel="002877FC" w:rsidRDefault="00383BC3" w:rsidP="00071D1C">
      <w:pPr>
        <w:pStyle w:val="af2"/>
        <w:jc w:val="both"/>
        <w:rPr>
          <w:del w:id="13" w:author="User" w:date="2019-05-26T10:04:00Z"/>
          <w:lang w:val="hy-AM"/>
        </w:rPr>
      </w:pPr>
      <w:r w:rsidRPr="00AB6289">
        <w:rPr>
          <w:vertAlign w:val="superscript"/>
          <w:lang w:val="hy-AM"/>
        </w:rPr>
        <w:t>22</w:t>
      </w:r>
      <w:r w:rsidR="00091EBC" w:rsidRPr="006265F4">
        <w:rPr>
          <w:vertAlign w:val="superscript"/>
          <w:lang w:val="hy-AM"/>
        </w:rPr>
        <w:t xml:space="preserve"> </w:t>
      </w:r>
      <w:r w:rsidR="00091EBC"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9">
    <w:p w14:paraId="64443172" w14:textId="77777777" w:rsidR="00091EBC" w:rsidRPr="006265F4" w:rsidDel="002877FC" w:rsidRDefault="00383BC3" w:rsidP="00071D1C">
      <w:pPr>
        <w:pStyle w:val="af2"/>
        <w:jc w:val="both"/>
        <w:rPr>
          <w:del w:id="14" w:author="User" w:date="2019-05-26T10:04:00Z"/>
          <w:lang w:val="hy-AM"/>
        </w:rPr>
      </w:pPr>
      <w:r w:rsidRPr="00AB6289">
        <w:rPr>
          <w:vertAlign w:val="superscript"/>
          <w:lang w:val="hy-AM"/>
        </w:rPr>
        <w:t>23</w:t>
      </w:r>
      <w:r w:rsidR="00091EBC" w:rsidRPr="006265F4">
        <w:rPr>
          <w:vertAlign w:val="superscript"/>
          <w:lang w:val="hy-AM"/>
        </w:rPr>
        <w:t xml:space="preserve"> </w:t>
      </w:r>
      <w:r w:rsidR="00091EBC"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28893482">
    <w:abstractNumId w:val="20"/>
  </w:num>
  <w:num w:numId="2" w16cid:durableId="1897936169">
    <w:abstractNumId w:val="8"/>
  </w:num>
  <w:num w:numId="3" w16cid:durableId="934484589">
    <w:abstractNumId w:val="18"/>
  </w:num>
  <w:num w:numId="4" w16cid:durableId="955596043">
    <w:abstractNumId w:val="15"/>
  </w:num>
  <w:num w:numId="5" w16cid:durableId="1288194200">
    <w:abstractNumId w:val="22"/>
  </w:num>
  <w:num w:numId="6" w16cid:durableId="1147279150">
    <w:abstractNumId w:val="20"/>
    <w:lvlOverride w:ilvl="0">
      <w:startOverride w:val="1"/>
    </w:lvlOverride>
    <w:lvlOverride w:ilvl="1"/>
    <w:lvlOverride w:ilvl="2"/>
    <w:lvlOverride w:ilvl="3"/>
    <w:lvlOverride w:ilvl="4"/>
    <w:lvlOverride w:ilvl="5"/>
    <w:lvlOverride w:ilvl="6"/>
    <w:lvlOverride w:ilvl="7"/>
    <w:lvlOverride w:ilvl="8"/>
  </w:num>
  <w:num w:numId="7" w16cid:durableId="6919567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834645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1832181">
    <w:abstractNumId w:val="17"/>
  </w:num>
  <w:num w:numId="10" w16cid:durableId="1451129268">
    <w:abstractNumId w:val="4"/>
  </w:num>
  <w:num w:numId="11" w16cid:durableId="1445147533">
    <w:abstractNumId w:val="6"/>
  </w:num>
  <w:num w:numId="12" w16cid:durableId="1308978008">
    <w:abstractNumId w:val="26"/>
  </w:num>
  <w:num w:numId="13" w16cid:durableId="1392923803">
    <w:abstractNumId w:val="23"/>
  </w:num>
  <w:num w:numId="14" w16cid:durableId="1799519994">
    <w:abstractNumId w:val="10"/>
  </w:num>
  <w:num w:numId="15" w16cid:durableId="1871842196">
    <w:abstractNumId w:val="24"/>
  </w:num>
  <w:num w:numId="16" w16cid:durableId="1744185167">
    <w:abstractNumId w:val="13"/>
  </w:num>
  <w:num w:numId="17" w16cid:durableId="1263033861">
    <w:abstractNumId w:val="5"/>
  </w:num>
  <w:num w:numId="18" w16cid:durableId="1219122753">
    <w:abstractNumId w:val="1"/>
  </w:num>
  <w:num w:numId="19" w16cid:durableId="1719550042">
    <w:abstractNumId w:val="3"/>
  </w:num>
  <w:num w:numId="20" w16cid:durableId="662273529">
    <w:abstractNumId w:val="2"/>
  </w:num>
  <w:num w:numId="21" w16cid:durableId="309139668">
    <w:abstractNumId w:val="27"/>
  </w:num>
  <w:num w:numId="22" w16cid:durableId="259608001">
    <w:abstractNumId w:val="25"/>
  </w:num>
  <w:num w:numId="23" w16cid:durableId="1695377410">
    <w:abstractNumId w:val="21"/>
  </w:num>
  <w:num w:numId="24" w16cid:durableId="1961263003">
    <w:abstractNumId w:val="0"/>
  </w:num>
  <w:num w:numId="25" w16cid:durableId="514659773">
    <w:abstractNumId w:val="12"/>
  </w:num>
  <w:num w:numId="26" w16cid:durableId="385222912">
    <w:abstractNumId w:val="16"/>
  </w:num>
  <w:num w:numId="27" w16cid:durableId="1998220942">
    <w:abstractNumId w:val="14"/>
  </w:num>
  <w:num w:numId="28" w16cid:durableId="1009017970">
    <w:abstractNumId w:val="9"/>
  </w:num>
  <w:num w:numId="29" w16cid:durableId="491995109">
    <w:abstractNumId w:val="11"/>
  </w:num>
  <w:num w:numId="30" w16cid:durableId="1247499627">
    <w:abstractNumId w:val="19"/>
  </w:num>
  <w:num w:numId="31" w16cid:durableId="52893352">
    <w:abstractNumId w:val="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8D3"/>
    <w:rsid w:val="00005D30"/>
    <w:rsid w:val="000076A1"/>
    <w:rsid w:val="0000776B"/>
    <w:rsid w:val="0001120A"/>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55"/>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88"/>
    <w:rsid w:val="00060FB1"/>
    <w:rsid w:val="0006107F"/>
    <w:rsid w:val="0006220B"/>
    <w:rsid w:val="0006311D"/>
    <w:rsid w:val="00065C3B"/>
    <w:rsid w:val="00066403"/>
    <w:rsid w:val="000677B2"/>
    <w:rsid w:val="000704B9"/>
    <w:rsid w:val="00070DBB"/>
    <w:rsid w:val="00071D1C"/>
    <w:rsid w:val="00072383"/>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6E4"/>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C7E3B"/>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58"/>
    <w:rsid w:val="000E1C31"/>
    <w:rsid w:val="000E1ED7"/>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43A6"/>
    <w:rsid w:val="00115905"/>
    <w:rsid w:val="001159FA"/>
    <w:rsid w:val="0011611E"/>
    <w:rsid w:val="00116E47"/>
    <w:rsid w:val="00117020"/>
    <w:rsid w:val="00117964"/>
    <w:rsid w:val="00117DAA"/>
    <w:rsid w:val="00122583"/>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8E7"/>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BAC"/>
    <w:rsid w:val="001A4EF7"/>
    <w:rsid w:val="001A4F49"/>
    <w:rsid w:val="001A5003"/>
    <w:rsid w:val="001A5BC8"/>
    <w:rsid w:val="001A5C02"/>
    <w:rsid w:val="001B0D9A"/>
    <w:rsid w:val="001B1370"/>
    <w:rsid w:val="001B1FC4"/>
    <w:rsid w:val="001B21A3"/>
    <w:rsid w:val="001B37D2"/>
    <w:rsid w:val="001B45A9"/>
    <w:rsid w:val="001B478E"/>
    <w:rsid w:val="001B6FCF"/>
    <w:rsid w:val="001B7698"/>
    <w:rsid w:val="001C0164"/>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1F7CDB"/>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1EC"/>
    <w:rsid w:val="00260569"/>
    <w:rsid w:val="00260E64"/>
    <w:rsid w:val="00261272"/>
    <w:rsid w:val="0026158D"/>
    <w:rsid w:val="00263035"/>
    <w:rsid w:val="00263094"/>
    <w:rsid w:val="00263D72"/>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38A"/>
    <w:rsid w:val="002E7EE1"/>
    <w:rsid w:val="002F1AB3"/>
    <w:rsid w:val="002F2B23"/>
    <w:rsid w:val="002F2C5F"/>
    <w:rsid w:val="002F2CE0"/>
    <w:rsid w:val="002F35FE"/>
    <w:rsid w:val="002F6164"/>
    <w:rsid w:val="002F6FA0"/>
    <w:rsid w:val="002F7A7E"/>
    <w:rsid w:val="00301193"/>
    <w:rsid w:val="0030129D"/>
    <w:rsid w:val="00303732"/>
    <w:rsid w:val="00303B57"/>
    <w:rsid w:val="003041A8"/>
    <w:rsid w:val="00304436"/>
    <w:rsid w:val="00304D64"/>
    <w:rsid w:val="0030505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C6A"/>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8C6"/>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1E91"/>
    <w:rsid w:val="003E246C"/>
    <w:rsid w:val="003E2931"/>
    <w:rsid w:val="003E316E"/>
    <w:rsid w:val="003E3996"/>
    <w:rsid w:val="003E3B26"/>
    <w:rsid w:val="003E3FD0"/>
    <w:rsid w:val="003E4184"/>
    <w:rsid w:val="003E5F5B"/>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71C"/>
    <w:rsid w:val="00452896"/>
    <w:rsid w:val="00454D73"/>
    <w:rsid w:val="0045525D"/>
    <w:rsid w:val="004553DE"/>
    <w:rsid w:val="00455EC9"/>
    <w:rsid w:val="00456DAC"/>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A07"/>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4994"/>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729"/>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5E0"/>
    <w:rsid w:val="005A5B64"/>
    <w:rsid w:val="005A64FF"/>
    <w:rsid w:val="005A660C"/>
    <w:rsid w:val="005A72DB"/>
    <w:rsid w:val="005A765C"/>
    <w:rsid w:val="005A7FD2"/>
    <w:rsid w:val="005B1797"/>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5BB2"/>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7E3"/>
    <w:rsid w:val="00644CE2"/>
    <w:rsid w:val="00644E6E"/>
    <w:rsid w:val="00647B5C"/>
    <w:rsid w:val="00650073"/>
    <w:rsid w:val="00650458"/>
    <w:rsid w:val="006505D2"/>
    <w:rsid w:val="00651408"/>
    <w:rsid w:val="00651E02"/>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3FC8"/>
    <w:rsid w:val="006657A3"/>
    <w:rsid w:val="006657EE"/>
    <w:rsid w:val="006675F2"/>
    <w:rsid w:val="00667A56"/>
    <w:rsid w:val="0067102D"/>
    <w:rsid w:val="00671A82"/>
    <w:rsid w:val="0067229B"/>
    <w:rsid w:val="0067579A"/>
    <w:rsid w:val="00675DB0"/>
    <w:rsid w:val="00676178"/>
    <w:rsid w:val="00676695"/>
    <w:rsid w:val="00677658"/>
    <w:rsid w:val="00677C72"/>
    <w:rsid w:val="006818C6"/>
    <w:rsid w:val="00685962"/>
    <w:rsid w:val="00685A30"/>
    <w:rsid w:val="00685C48"/>
    <w:rsid w:val="006873C1"/>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6F30"/>
    <w:rsid w:val="006A7B7A"/>
    <w:rsid w:val="006B0116"/>
    <w:rsid w:val="006B0566"/>
    <w:rsid w:val="006B2824"/>
    <w:rsid w:val="006B2F02"/>
    <w:rsid w:val="006B3E66"/>
    <w:rsid w:val="006B4238"/>
    <w:rsid w:val="006B4EBF"/>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579"/>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47D"/>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26DF"/>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4132"/>
    <w:rsid w:val="00734665"/>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751"/>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020"/>
    <w:rsid w:val="008A511D"/>
    <w:rsid w:val="008A56AD"/>
    <w:rsid w:val="008A5CEA"/>
    <w:rsid w:val="008A73D0"/>
    <w:rsid w:val="008A7846"/>
    <w:rsid w:val="008A7905"/>
    <w:rsid w:val="008B12AF"/>
    <w:rsid w:val="008B1605"/>
    <w:rsid w:val="008B1B4F"/>
    <w:rsid w:val="008B4DB1"/>
    <w:rsid w:val="008B4FDA"/>
    <w:rsid w:val="008B62C8"/>
    <w:rsid w:val="008B73CD"/>
    <w:rsid w:val="008B7445"/>
    <w:rsid w:val="008C0E12"/>
    <w:rsid w:val="008C17DA"/>
    <w:rsid w:val="008C343E"/>
    <w:rsid w:val="008C353D"/>
    <w:rsid w:val="008C417C"/>
    <w:rsid w:val="008C4EA2"/>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118"/>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1988"/>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D2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2776"/>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A7E1D"/>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6FB1"/>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391F"/>
    <w:rsid w:val="00B64118"/>
    <w:rsid w:val="00B64BF8"/>
    <w:rsid w:val="00B66C0B"/>
    <w:rsid w:val="00B67736"/>
    <w:rsid w:val="00B67CCD"/>
    <w:rsid w:val="00B71D73"/>
    <w:rsid w:val="00B73AB8"/>
    <w:rsid w:val="00B73DE0"/>
    <w:rsid w:val="00B74102"/>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57E"/>
    <w:rsid w:val="00BA7FAD"/>
    <w:rsid w:val="00BB1465"/>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1E9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4538"/>
    <w:rsid w:val="00BF46D6"/>
    <w:rsid w:val="00BF4FFD"/>
    <w:rsid w:val="00BF52A3"/>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07BF"/>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136"/>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2626"/>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37D2"/>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79"/>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6D4"/>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6B21"/>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6CD3"/>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99B"/>
    <w:rsid w:val="00E2217F"/>
    <w:rsid w:val="00E222A7"/>
    <w:rsid w:val="00E2245F"/>
    <w:rsid w:val="00E22E51"/>
    <w:rsid w:val="00E230A0"/>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46F9"/>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682E"/>
    <w:rsid w:val="00F76906"/>
    <w:rsid w:val="00F8049A"/>
    <w:rsid w:val="00F825AC"/>
    <w:rsid w:val="00F82623"/>
    <w:rsid w:val="00F839B3"/>
    <w:rsid w:val="00F83B76"/>
    <w:rsid w:val="00F8462A"/>
    <w:rsid w:val="00F85DFC"/>
    <w:rsid w:val="00F85F62"/>
    <w:rsid w:val="00F86162"/>
    <w:rsid w:val="00F86ED5"/>
    <w:rsid w:val="00F871C2"/>
    <w:rsid w:val="00F908E4"/>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B7BAA"/>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51A"/>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2708525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binyanchristin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56A13-8268-4234-A9C1-4FE7E772B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21760</Words>
  <Characters>124036</Characters>
  <Application>Microsoft Office Word</Application>
  <DocSecurity>0</DocSecurity>
  <Lines>1033</Lines>
  <Paragraphs>291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145505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User</cp:lastModifiedBy>
  <cp:revision>63</cp:revision>
  <cp:lastPrinted>2018-02-16T07:12:00Z</cp:lastPrinted>
  <dcterms:created xsi:type="dcterms:W3CDTF">2022-05-30T17:01:00Z</dcterms:created>
  <dcterms:modified xsi:type="dcterms:W3CDTF">2022-09-07T07:27:00Z</dcterms:modified>
</cp:coreProperties>
</file>